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4BE70" w14:textId="1936BFF5" w:rsidR="006E1FED" w:rsidRPr="006E1FED" w:rsidRDefault="006E1FED" w:rsidP="00BA43D0">
      <w:pPr>
        <w:pageBreakBefore/>
        <w:tabs>
          <w:tab w:val="center" w:pos="4153"/>
          <w:tab w:val="right" w:pos="8306"/>
        </w:tabs>
        <w:spacing w:after="240"/>
        <w:jc w:val="right"/>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r w:rsidR="00BA43D0">
        <w:rPr>
          <w:b/>
          <w:szCs w:val="24"/>
          <w:lang w:val="bg-BG"/>
        </w:rPr>
        <w:tab/>
      </w:r>
    </w:p>
    <w:p w14:paraId="537A6FF4" w14:textId="77777777" w:rsidR="0032152C" w:rsidRDefault="0032152C" w:rsidP="002C3683">
      <w:pPr>
        <w:tabs>
          <w:tab w:val="left" w:pos="4820"/>
        </w:tabs>
        <w:spacing w:after="240"/>
        <w:jc w:val="center"/>
        <w:rPr>
          <w:b/>
          <w:snapToGrid/>
          <w:szCs w:val="24"/>
          <w:lang w:val="bg-BG"/>
        </w:rPr>
      </w:pPr>
      <w:r>
        <w:rPr>
          <w:b/>
          <w:snapToGrid/>
          <w:szCs w:val="24"/>
          <w:lang w:val="bg-BG"/>
        </w:rPr>
        <w:t>/</w:t>
      </w:r>
      <w:r w:rsidRPr="0032152C">
        <w:rPr>
          <w:i/>
          <w:snapToGrid/>
          <w:szCs w:val="24"/>
          <w:lang w:val="bg-BG"/>
        </w:rPr>
        <w:t>Текстовете се адаптират спрямо изискванията за всяка процедура</w:t>
      </w:r>
      <w:r>
        <w:rPr>
          <w:b/>
          <w:snapToGrid/>
          <w:szCs w:val="24"/>
          <w:lang w:val="bg-BG"/>
        </w:rPr>
        <w:t>/</w:t>
      </w:r>
    </w:p>
    <w:p w14:paraId="1B25D65C" w14:textId="77777777" w:rsidR="006E1FED" w:rsidRPr="001F6118" w:rsidRDefault="0032152C" w:rsidP="002C3683">
      <w:pPr>
        <w:tabs>
          <w:tab w:val="left" w:pos="4820"/>
        </w:tabs>
        <w:spacing w:after="240"/>
        <w:jc w:val="center"/>
        <w:rPr>
          <w:b/>
          <w:snapToGrid/>
          <w:szCs w:val="24"/>
          <w:lang w:val="bg-BG"/>
        </w:rPr>
      </w:pPr>
      <w:r>
        <w:rPr>
          <w:b/>
          <w:snapToGrid/>
          <w:szCs w:val="24"/>
          <w:lang w:val="bg-BG"/>
        </w:rPr>
        <w:t xml:space="preserve"> </w:t>
      </w:r>
      <w:r w:rsidR="006E1FED" w:rsidRPr="006E1FED">
        <w:rPr>
          <w:b/>
          <w:snapToGrid/>
          <w:szCs w:val="24"/>
          <w:lang w:val="bg-BG"/>
        </w:rPr>
        <w:t xml:space="preserve">Покана за подаване на предложения № </w:t>
      </w:r>
      <w:r w:rsidR="00DC6A94">
        <w:rPr>
          <w:b/>
          <w:snapToGrid/>
          <w:szCs w:val="24"/>
          <w:lang w:val="en-US"/>
        </w:rPr>
        <w:t>BG</w:t>
      </w:r>
      <w:r w:rsidR="00DC6A94" w:rsidRPr="00C47B0F">
        <w:rPr>
          <w:b/>
          <w:snapToGrid/>
          <w:szCs w:val="24"/>
          <w:lang w:val="ru-RU"/>
        </w:rPr>
        <w:t>05</w:t>
      </w:r>
      <w:r w:rsidR="00DC6A94">
        <w:rPr>
          <w:b/>
          <w:snapToGrid/>
          <w:szCs w:val="24"/>
          <w:lang w:val="en-US"/>
        </w:rPr>
        <w:t>M</w:t>
      </w:r>
      <w:r w:rsidR="00DC6A94" w:rsidRPr="00C47B0F">
        <w:rPr>
          <w:b/>
          <w:snapToGrid/>
          <w:szCs w:val="24"/>
          <w:lang w:val="ru-RU"/>
        </w:rPr>
        <w:t>9</w:t>
      </w:r>
      <w:r w:rsidR="00DC6A94">
        <w:rPr>
          <w:b/>
          <w:snapToGrid/>
          <w:szCs w:val="24"/>
          <w:lang w:val="en-US"/>
        </w:rPr>
        <w:t>OP</w:t>
      </w:r>
      <w:r w:rsidR="00DC6A94" w:rsidRPr="00C47B0F">
        <w:rPr>
          <w:b/>
          <w:snapToGrid/>
          <w:szCs w:val="24"/>
          <w:lang w:val="ru-RU"/>
        </w:rPr>
        <w:t>001</w:t>
      </w:r>
      <w:r w:rsidR="00C47B0F" w:rsidRPr="00C47B0F">
        <w:rPr>
          <w:lang w:val="ru-RU"/>
        </w:rPr>
        <w:t xml:space="preserve"> </w:t>
      </w:r>
      <w:r w:rsidR="00C47B0F" w:rsidRPr="00C47B0F">
        <w:rPr>
          <w:b/>
          <w:snapToGrid/>
          <w:szCs w:val="24"/>
          <w:lang w:val="ru-RU"/>
        </w:rPr>
        <w:t xml:space="preserve">- Миг община </w:t>
      </w:r>
      <w:proofErr w:type="spellStart"/>
      <w:r w:rsidR="00C47B0F" w:rsidRPr="00C47B0F">
        <w:rPr>
          <w:b/>
          <w:snapToGrid/>
          <w:szCs w:val="24"/>
          <w:lang w:val="ru-RU"/>
        </w:rPr>
        <w:t>Марица</w:t>
      </w:r>
      <w:proofErr w:type="spellEnd"/>
      <w:r w:rsidR="00C47B0F" w:rsidRPr="00C47B0F">
        <w:rPr>
          <w:b/>
          <w:snapToGrid/>
          <w:szCs w:val="24"/>
          <w:lang w:val="ru-RU"/>
        </w:rPr>
        <w:t xml:space="preserve"> М02 „Активно </w:t>
      </w:r>
      <w:proofErr w:type="spellStart"/>
      <w:r w:rsidR="00C47B0F" w:rsidRPr="00C47B0F">
        <w:rPr>
          <w:b/>
          <w:snapToGrid/>
          <w:szCs w:val="24"/>
          <w:lang w:val="ru-RU"/>
        </w:rPr>
        <w:t>включване</w:t>
      </w:r>
      <w:proofErr w:type="spellEnd"/>
      <w:r w:rsidR="00C47B0F" w:rsidRPr="00C47B0F">
        <w:rPr>
          <w:b/>
          <w:snapToGrid/>
          <w:szCs w:val="24"/>
          <w:lang w:val="ru-RU"/>
        </w:rPr>
        <w:t xml:space="preserve"> – </w:t>
      </w:r>
      <w:proofErr w:type="spellStart"/>
      <w:r w:rsidR="00C47B0F" w:rsidRPr="00C47B0F">
        <w:rPr>
          <w:b/>
          <w:snapToGrid/>
          <w:szCs w:val="24"/>
          <w:lang w:val="ru-RU"/>
        </w:rPr>
        <w:t>младежи</w:t>
      </w:r>
      <w:proofErr w:type="spellEnd"/>
      <w:r w:rsidR="00C47B0F" w:rsidRPr="00C47B0F">
        <w:rPr>
          <w:b/>
          <w:snapToGrid/>
          <w:szCs w:val="24"/>
          <w:lang w:val="ru-RU"/>
        </w:rPr>
        <w:t xml:space="preserve">” </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114B0A53" w14:textId="77777777" w:rsidTr="002F013B">
        <w:trPr>
          <w:trHeight w:val="779"/>
        </w:trPr>
        <w:tc>
          <w:tcPr>
            <w:tcW w:w="15451" w:type="dxa"/>
            <w:gridSpan w:val="9"/>
            <w:shd w:val="clear" w:color="auto" w:fill="D9D9D9"/>
            <w:vAlign w:val="center"/>
          </w:tcPr>
          <w:p w14:paraId="159D3E6C"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4C707526"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C47B0F" w14:paraId="7CA30F92"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06D7CBA0"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1FAB78D1"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046AC8A"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0255EFF8"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35E3BBA9"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C47B0F" w14:paraId="73C6D1DE" w14:textId="77777777" w:rsidTr="002F013B">
        <w:tc>
          <w:tcPr>
            <w:tcW w:w="5174" w:type="dxa"/>
            <w:tcBorders>
              <w:top w:val="single" w:sz="4" w:space="0" w:color="auto"/>
              <w:left w:val="single" w:sz="4" w:space="0" w:color="auto"/>
              <w:bottom w:val="single" w:sz="4" w:space="0" w:color="auto"/>
              <w:right w:val="single" w:sz="4" w:space="0" w:color="auto"/>
            </w:tcBorders>
          </w:tcPr>
          <w:p w14:paraId="16994855" w14:textId="77777777" w:rsidR="006E1FED" w:rsidRPr="00C47B0F" w:rsidRDefault="0056303B" w:rsidP="0056303B">
            <w:pPr>
              <w:tabs>
                <w:tab w:val="left" w:pos="-284"/>
              </w:tabs>
              <w:spacing w:after="160" w:line="240" w:lineRule="exact"/>
              <w:rPr>
                <w:rFonts w:eastAsia="Calibri"/>
                <w:snapToGrid/>
                <w:szCs w:val="24"/>
                <w:lang w:val="ru-RU"/>
              </w:rPr>
            </w:pPr>
            <w:r>
              <w:rPr>
                <w:rFonts w:eastAsia="Calibri"/>
                <w:snapToGrid/>
                <w:szCs w:val="24"/>
                <w:lang w:val="bg-BG"/>
              </w:rPr>
              <w:t>1.</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117894C3"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EFB2F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5BB08092"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1D4143A6"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C47B0F">
              <w:rPr>
                <w:rFonts w:eastAsia="Calibri"/>
                <w:snapToGrid/>
                <w:szCs w:val="24"/>
                <w:lang w:val="ru-RU"/>
              </w:rPr>
              <w:t xml:space="preserve"> </w:t>
            </w:r>
            <w:r w:rsidRPr="004607B9">
              <w:rPr>
                <w:rFonts w:eastAsia="Calibri"/>
                <w:snapToGrid/>
                <w:szCs w:val="24"/>
                <w:lang w:val="bg-BG"/>
              </w:rPr>
              <w:t>ИСУН 2020</w:t>
            </w:r>
          </w:p>
          <w:p w14:paraId="6BCCEC47"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4EA24C7A" w14:textId="77777777" w:rsidR="00A86535" w:rsidRDefault="00C47B0F" w:rsidP="005C7F9E">
            <w:pPr>
              <w:spacing w:after="120"/>
              <w:jc w:val="both"/>
              <w:rPr>
                <w:ins w:id="2" w:author="User" w:date="2018-06-27T13:30:00Z"/>
                <w:rFonts w:eastAsia="Calibri"/>
                <w:snapToGrid/>
                <w:szCs w:val="24"/>
                <w:lang w:val="bg-BG"/>
              </w:rPr>
            </w:pPr>
            <w:r w:rsidRPr="004607B9">
              <w:rPr>
                <w:rFonts w:eastAsia="Calibri"/>
                <w:snapToGrid/>
                <w:szCs w:val="24"/>
                <w:lang w:val="bg-BG"/>
              </w:rPr>
              <w:t xml:space="preserve">Съгласно </w:t>
            </w:r>
            <w:proofErr w:type="spellStart"/>
            <w:r w:rsidR="00EF1ADB">
              <w:rPr>
                <w:rFonts w:eastAsia="Calibri"/>
                <w:snapToGrid/>
                <w:szCs w:val="24"/>
                <w:lang w:val="ru-RU"/>
              </w:rPr>
              <w:t>Условията</w:t>
            </w:r>
            <w:proofErr w:type="spellEnd"/>
            <w:r w:rsidRPr="004607B9">
              <w:rPr>
                <w:rFonts w:eastAsia="Calibri"/>
                <w:snapToGrid/>
                <w:szCs w:val="24"/>
                <w:lang w:val="bg-BG"/>
              </w:rPr>
              <w:t xml:space="preserve"> за </w:t>
            </w:r>
            <w:r w:rsidRPr="00F058EE">
              <w:rPr>
                <w:rFonts w:eastAsia="Calibri"/>
                <w:snapToGrid/>
                <w:szCs w:val="24"/>
                <w:lang w:val="bg-BG"/>
              </w:rPr>
              <w:t xml:space="preserve">кандидатстване до оценка на етап административно съответствие и допустимост се допускат само проектни предложения, подадени/регистрирани в срок. </w:t>
            </w:r>
          </w:p>
          <w:p w14:paraId="2F9149BE" w14:textId="435CBCE3" w:rsidR="005C7F9E" w:rsidRPr="004607B9" w:rsidRDefault="005C7F9E" w:rsidP="005C7F9E">
            <w:pPr>
              <w:spacing w:after="120"/>
              <w:jc w:val="both"/>
              <w:rPr>
                <w:rFonts w:eastAsia="Calibri"/>
                <w:snapToGrid/>
                <w:szCs w:val="24"/>
                <w:lang w:val="bg-BG"/>
              </w:rPr>
            </w:pPr>
            <w:r w:rsidRPr="00530B92">
              <w:rPr>
                <w:rFonts w:eastAsia="Calibri"/>
                <w:snapToGrid/>
                <w:szCs w:val="24"/>
                <w:lang w:val="bg-BG"/>
              </w:rPr>
              <w:t>Проектно предложение, регистрирано след</w:t>
            </w:r>
            <w:r>
              <w:rPr>
                <w:rFonts w:eastAsia="Calibri"/>
                <w:snapToGrid/>
                <w:szCs w:val="24"/>
                <w:lang w:val="bg-BG"/>
              </w:rPr>
              <w:t xml:space="preserve"> крайния срок </w:t>
            </w:r>
            <w:r w:rsidRPr="004607B9">
              <w:rPr>
                <w:rFonts w:eastAsia="Calibri"/>
                <w:snapToGrid/>
                <w:szCs w:val="24"/>
                <w:lang w:val="bg-BG"/>
              </w:rPr>
              <w:t xml:space="preserve"> се отхвърля и няма да бъде разглеждано</w:t>
            </w:r>
            <w:r>
              <w:rPr>
                <w:rFonts w:eastAsia="Calibri"/>
                <w:snapToGrid/>
                <w:szCs w:val="24"/>
                <w:lang w:val="bg-BG"/>
              </w:rPr>
              <w:t xml:space="preserve"> </w:t>
            </w:r>
            <w:r w:rsidRPr="002B766B">
              <w:rPr>
                <w:rFonts w:eastAsia="Calibri"/>
                <w:snapToGrid/>
                <w:szCs w:val="24"/>
                <w:lang w:val="bg-BG"/>
              </w:rPr>
              <w:t xml:space="preserve">в рамките на първи краен срок за кандидатстване. В случай на наличен финансов ресурс, проектното предложение ще бъде разгледано от комисията, оценяваща проектни предложения, подадени в рамките на втория краен срок за кандидатстване. Проектни предложения, подадени след </w:t>
            </w:r>
            <w:r>
              <w:rPr>
                <w:rFonts w:eastAsia="Calibri"/>
                <w:snapToGrid/>
                <w:szCs w:val="24"/>
                <w:lang w:val="bg-BG"/>
              </w:rPr>
              <w:t>втор</w:t>
            </w:r>
            <w:r w:rsidRPr="002B766B">
              <w:rPr>
                <w:rFonts w:eastAsia="Calibri"/>
                <w:snapToGrid/>
                <w:szCs w:val="24"/>
                <w:lang w:val="bg-BG"/>
              </w:rPr>
              <w:t>ия краен срок за кандидатстване ще бъдат отхвърляни.</w:t>
            </w:r>
          </w:p>
        </w:tc>
      </w:tr>
      <w:tr w:rsidR="006E1FED" w:rsidRPr="00C47B0F" w14:paraId="39735DA2" w14:textId="77777777" w:rsidTr="002F013B">
        <w:tc>
          <w:tcPr>
            <w:tcW w:w="5174" w:type="dxa"/>
            <w:tcBorders>
              <w:top w:val="single" w:sz="4" w:space="0" w:color="auto"/>
              <w:left w:val="single" w:sz="4" w:space="0" w:color="auto"/>
              <w:bottom w:val="single" w:sz="4" w:space="0" w:color="auto"/>
              <w:right w:val="single" w:sz="4" w:space="0" w:color="auto"/>
            </w:tcBorders>
          </w:tcPr>
          <w:p w14:paraId="2D6E154E" w14:textId="77777777"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3341B4A"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07CA70"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2EDFB8A"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4ED7903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3EC522FE"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2BDC31E8" w14:textId="77777777"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C47B0F" w14:paraId="1F74E89E" w14:textId="77777777" w:rsidTr="002F013B">
        <w:tc>
          <w:tcPr>
            <w:tcW w:w="5174" w:type="dxa"/>
            <w:tcBorders>
              <w:top w:val="single" w:sz="4" w:space="0" w:color="auto"/>
              <w:left w:val="single" w:sz="4" w:space="0" w:color="auto"/>
              <w:bottom w:val="single" w:sz="4" w:space="0" w:color="auto"/>
              <w:right w:val="single" w:sz="4" w:space="0" w:color="auto"/>
            </w:tcBorders>
          </w:tcPr>
          <w:p w14:paraId="19DBED37" w14:textId="77777777" w:rsidR="006E1FED" w:rsidRPr="00C47B0F" w:rsidRDefault="0032152C" w:rsidP="006E1FED">
            <w:pPr>
              <w:tabs>
                <w:tab w:val="left" w:pos="-284"/>
              </w:tabs>
              <w:spacing w:after="160" w:line="240" w:lineRule="exact"/>
              <w:jc w:val="both"/>
              <w:rPr>
                <w:rFonts w:eastAsia="Calibri"/>
                <w:snapToGrid/>
                <w:szCs w:val="24"/>
                <w:lang w:val="ru-RU"/>
              </w:rPr>
            </w:pPr>
            <w:r>
              <w:rPr>
                <w:rFonts w:eastAsia="Calibri"/>
                <w:snapToGrid/>
                <w:szCs w:val="24"/>
                <w:lang w:val="bg-BG"/>
              </w:rPr>
              <w:t>3</w:t>
            </w:r>
            <w:r w:rsidR="0056303B">
              <w:rPr>
                <w:rFonts w:eastAsia="Calibri"/>
                <w:snapToGrid/>
                <w:szCs w:val="24"/>
                <w:lang w:val="bg-BG"/>
              </w:rPr>
              <w:t>.</w:t>
            </w:r>
            <w:r w:rsidR="006E1FED" w:rsidRPr="000F27E7">
              <w:rPr>
                <w:rFonts w:eastAsia="Calibri"/>
                <w:snapToGrid/>
                <w:szCs w:val="24"/>
                <w:lang w:val="bg-BG"/>
              </w:rPr>
              <w:t>Формулярът за кандидатстване е подписан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 xml:space="preserve">представляват </w:t>
            </w:r>
            <w:r w:rsidR="006E1FED" w:rsidRPr="000F27E7">
              <w:rPr>
                <w:rFonts w:eastAsia="Calibri"/>
                <w:snapToGrid/>
                <w:szCs w:val="24"/>
                <w:lang w:val="bg-BG"/>
              </w:rPr>
              <w:lastRenderedPageBreak/>
              <w:t>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w:t>
            </w:r>
            <w:proofErr w:type="spellStart"/>
            <w:r w:rsidR="00243B9E" w:rsidRPr="000F27E7">
              <w:rPr>
                <w:rFonts w:eastAsia="Calibri"/>
                <w:snapToGrid/>
                <w:szCs w:val="24"/>
                <w:lang w:val="bg-BG"/>
              </w:rPr>
              <w:t>оправомощено</w:t>
            </w:r>
            <w:proofErr w:type="spellEnd"/>
            <w:r w:rsidR="006E1FED" w:rsidRPr="000F27E7">
              <w:rPr>
                <w:rFonts w:eastAsia="Calibri"/>
                <w:snapToGrid/>
                <w:szCs w:val="24"/>
                <w:lang w:val="bg-BG"/>
              </w:rPr>
              <w:t xml:space="preserve"> лице.</w:t>
            </w:r>
          </w:p>
          <w:p w14:paraId="252816E5" w14:textId="77777777" w:rsidR="00D252AA" w:rsidRPr="000F27E7" w:rsidRDefault="003427D2" w:rsidP="00D2325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w:t>
            </w:r>
            <w:proofErr w:type="spellStart"/>
            <w:r w:rsidR="00B56F29">
              <w:rPr>
                <w:rFonts w:eastAsia="Calibri"/>
                <w:snapToGrid/>
                <w:szCs w:val="24"/>
                <w:lang w:val="bg-BG"/>
              </w:rPr>
              <w:t>оправомощено</w:t>
            </w:r>
            <w:proofErr w:type="spellEnd"/>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0E0326B6"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F0CD97"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60BD98C"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5FA59278" w14:textId="77777777"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C47B0F">
              <w:rPr>
                <w:snapToGrid/>
                <w:color w:val="000000"/>
                <w:szCs w:val="24"/>
                <w:lang w:val="ru-RU" w:eastAsia="bg-BG"/>
              </w:rPr>
              <w:t xml:space="preserve">, </w:t>
            </w:r>
            <w:r w:rsidRPr="00F62C3B">
              <w:rPr>
                <w:snapToGrid/>
                <w:color w:val="000000"/>
                <w:szCs w:val="24"/>
                <w:lang w:val="bg-BG" w:eastAsia="bg-BG"/>
              </w:rPr>
              <w:t xml:space="preserve">удостоверение за актуално състояние </w:t>
            </w:r>
            <w:r w:rsidRPr="00F62C3B">
              <w:rPr>
                <w:snapToGrid/>
                <w:color w:val="000000"/>
                <w:szCs w:val="24"/>
                <w:lang w:val="bg-BG" w:eastAsia="bg-BG"/>
              </w:rPr>
              <w:lastRenderedPageBreak/>
              <w:t>на организацията/Търговски регистър – като източник на информация за представляващите организацията лица</w:t>
            </w:r>
            <w:r w:rsidRPr="00C47B0F">
              <w:rPr>
                <w:snapToGrid/>
                <w:color w:val="000000"/>
                <w:szCs w:val="24"/>
                <w:lang w:val="ru-RU"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 xml:space="preserve">пълномощно за упълномощените лица/заповед за </w:t>
            </w:r>
            <w:proofErr w:type="spellStart"/>
            <w:r w:rsidRPr="00F62C3B">
              <w:rPr>
                <w:snapToGrid/>
                <w:color w:val="000000"/>
                <w:szCs w:val="24"/>
                <w:lang w:val="bg-BG" w:eastAsia="bg-BG"/>
              </w:rPr>
              <w:t>оправомощените</w:t>
            </w:r>
            <w:proofErr w:type="spellEnd"/>
            <w:r w:rsidRPr="00F62C3B">
              <w:rPr>
                <w:snapToGrid/>
                <w:color w:val="000000"/>
                <w:szCs w:val="24"/>
                <w:lang w:val="bg-BG" w:eastAsia="bg-BG"/>
              </w:rPr>
              <w:t xml:space="preserve"> лица</w:t>
            </w:r>
            <w:r w:rsidRPr="00C47B0F">
              <w:rPr>
                <w:snapToGrid/>
                <w:color w:val="000000"/>
                <w:szCs w:val="24"/>
                <w:lang w:val="ru-RU" w:eastAsia="bg-BG"/>
              </w:rPr>
              <w:t>.</w:t>
            </w:r>
          </w:p>
          <w:p w14:paraId="6DF0F1C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78B750" w14:textId="77777777"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651D4550" w14:textId="77777777"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2EF8F251" w14:textId="77777777"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C47B0F" w14:paraId="401F6D4A"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630CAB0C" w14:textId="77777777"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780AC74B"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508C8394"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39A09E02"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1DA7303"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147B3473"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5597EB01" w14:textId="77777777"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C47B0F" w14:paraId="06B29653" w14:textId="77777777" w:rsidTr="002F013B">
        <w:tc>
          <w:tcPr>
            <w:tcW w:w="5174" w:type="dxa"/>
            <w:tcBorders>
              <w:top w:val="single" w:sz="4" w:space="0" w:color="auto"/>
              <w:left w:val="single" w:sz="4" w:space="0" w:color="auto"/>
              <w:bottom w:val="single" w:sz="4" w:space="0" w:color="auto"/>
              <w:right w:val="single" w:sz="4" w:space="0" w:color="auto"/>
            </w:tcBorders>
          </w:tcPr>
          <w:p w14:paraId="10B08741" w14:textId="77777777"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5F417425"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D119DBC"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7DD1D8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8C26AA1"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3581913C"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46AD701B" w14:textId="77777777"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C47B0F" w14:paraId="0F51C256" w14:textId="77777777" w:rsidTr="002F013B">
        <w:tc>
          <w:tcPr>
            <w:tcW w:w="5174" w:type="dxa"/>
            <w:tcBorders>
              <w:top w:val="single" w:sz="4" w:space="0" w:color="auto"/>
              <w:left w:val="single" w:sz="4" w:space="0" w:color="auto"/>
              <w:bottom w:val="single" w:sz="4" w:space="0" w:color="auto"/>
              <w:right w:val="single" w:sz="4" w:space="0" w:color="auto"/>
            </w:tcBorders>
          </w:tcPr>
          <w:p w14:paraId="0C3DB1D1" w14:textId="77777777" w:rsidR="006E1FED" w:rsidRPr="00424C5A"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C47B0F" w:rsidRPr="0095260E">
              <w:rPr>
                <w:rFonts w:eastAsia="Calibri"/>
                <w:snapToGrid/>
                <w:szCs w:val="24"/>
                <w:lang w:val="bg-BG"/>
              </w:rPr>
              <w:t xml:space="preserve">Проектното предложение отговаря на изискванията за териториален обхват - </w:t>
            </w:r>
            <w:r w:rsidR="00C47B0F" w:rsidRPr="00BC39C3">
              <w:rPr>
                <w:snapToGrid/>
                <w:szCs w:val="24"/>
                <w:lang w:val="bg-BG"/>
              </w:rPr>
              <w:t xml:space="preserve">дейностите се изпълняват на територията на </w:t>
            </w:r>
            <w:r w:rsidR="00C47B0F">
              <w:rPr>
                <w:snapToGrid/>
                <w:szCs w:val="24"/>
                <w:lang w:val="bg-BG"/>
              </w:rPr>
              <w:t>МИГ - Община Марица</w:t>
            </w:r>
          </w:p>
        </w:tc>
        <w:tc>
          <w:tcPr>
            <w:tcW w:w="638" w:type="dxa"/>
            <w:tcBorders>
              <w:top w:val="single" w:sz="4" w:space="0" w:color="auto"/>
              <w:left w:val="single" w:sz="4" w:space="0" w:color="auto"/>
              <w:bottom w:val="single" w:sz="4" w:space="0" w:color="auto"/>
              <w:right w:val="single" w:sz="4" w:space="0" w:color="auto"/>
            </w:tcBorders>
          </w:tcPr>
          <w:p w14:paraId="35DB533A"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A14A9AB"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5BDD78B"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1F02C1D8" w14:textId="77777777" w:rsidR="00C47B0F" w:rsidRPr="00424C5A" w:rsidRDefault="00C47B0F" w:rsidP="00C47B0F">
            <w:pPr>
              <w:autoSpaceDE w:val="0"/>
              <w:autoSpaceDN w:val="0"/>
              <w:adjustRightInd w:val="0"/>
              <w:spacing w:after="60"/>
              <w:jc w:val="both"/>
              <w:rPr>
                <w:snapToGrid/>
                <w:color w:val="000000"/>
                <w:szCs w:val="24"/>
                <w:u w:val="single"/>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424C5A">
              <w:rPr>
                <w:snapToGrid/>
                <w:color w:val="000000"/>
                <w:szCs w:val="24"/>
                <w:u w:val="single"/>
                <w:lang w:val="bg-BG" w:eastAsia="bg-BG"/>
              </w:rPr>
              <w:t>Принципни действия:</w:t>
            </w:r>
          </w:p>
          <w:p w14:paraId="47D346D9" w14:textId="77777777" w:rsidR="006E1FED" w:rsidRPr="00424C5A" w:rsidRDefault="00C47B0F" w:rsidP="00C47B0F">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lastRenderedPageBreak/>
              <w:t xml:space="preserve">територията на </w:t>
            </w:r>
            <w:r>
              <w:rPr>
                <w:snapToGrid/>
                <w:color w:val="000000"/>
                <w:szCs w:val="24"/>
                <w:lang w:val="bg-BG" w:eastAsia="bg-BG"/>
              </w:rPr>
              <w:t>МИГ - Община Марица</w:t>
            </w:r>
            <w:r w:rsidRPr="00424C5A">
              <w:rPr>
                <w:rFonts w:eastAsia="Calibri"/>
                <w:snapToGrid/>
                <w:szCs w:val="24"/>
                <w:lang w:val="bg-BG"/>
              </w:rPr>
              <w:t>, проектът ще бъде отхвърлен.</w:t>
            </w:r>
          </w:p>
        </w:tc>
      </w:tr>
      <w:tr w:rsidR="00B33E4D" w:rsidRPr="00C47B0F" w14:paraId="6EE5BC7E"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4E990601" w14:textId="77777777" w:rsidR="00B33E4D" w:rsidRDefault="00B33E4D" w:rsidP="004A257C">
            <w:pPr>
              <w:tabs>
                <w:tab w:val="left" w:pos="-284"/>
              </w:tabs>
              <w:spacing w:after="60" w:line="240" w:lineRule="exact"/>
              <w:jc w:val="both"/>
              <w:rPr>
                <w:snapToGrid/>
                <w:szCs w:val="24"/>
                <w:lang w:val="bg-BG"/>
              </w:rPr>
            </w:pPr>
            <w:r>
              <w:rPr>
                <w:snapToGrid/>
                <w:szCs w:val="24"/>
                <w:lang w:val="bg-BG"/>
              </w:rPr>
              <w:lastRenderedPageBreak/>
              <w:t>7.</w:t>
            </w:r>
            <w:r w:rsidRPr="00B33E4D">
              <w:rPr>
                <w:snapToGrid/>
                <w:szCs w:val="24"/>
                <w:lang w:val="bg-BG"/>
              </w:rPr>
              <w:t xml:space="preserve">Проектното предложение съдържа </w:t>
            </w:r>
            <w:r w:rsidR="004A257C">
              <w:rPr>
                <w:snapToGrid/>
                <w:szCs w:val="24"/>
                <w:lang w:val="bg-BG"/>
              </w:rPr>
              <w:t>поне една допустима дейност</w:t>
            </w:r>
          </w:p>
        </w:tc>
        <w:tc>
          <w:tcPr>
            <w:tcW w:w="638" w:type="dxa"/>
            <w:tcBorders>
              <w:top w:val="single" w:sz="4" w:space="0" w:color="auto"/>
              <w:left w:val="single" w:sz="4" w:space="0" w:color="auto"/>
              <w:bottom w:val="single" w:sz="4" w:space="0" w:color="auto"/>
              <w:right w:val="single" w:sz="4" w:space="0" w:color="auto"/>
            </w:tcBorders>
          </w:tcPr>
          <w:p w14:paraId="5F882702" w14:textId="77777777" w:rsidR="00B33E4D" w:rsidRPr="00232F10" w:rsidRDefault="00B33E4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4D5EFB" w14:textId="77777777" w:rsidR="00B33E4D" w:rsidRPr="002902C0" w:rsidRDefault="00B33E4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4418234" w14:textId="77777777" w:rsidR="00B33E4D" w:rsidRPr="002902C0" w:rsidRDefault="00B33E4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02CAF26" w14:textId="77777777" w:rsidR="00B33E4D" w:rsidRDefault="00B33E4D" w:rsidP="00C56B13">
            <w:pPr>
              <w:autoSpaceDE w:val="0"/>
              <w:autoSpaceDN w:val="0"/>
              <w:adjustRightInd w:val="0"/>
              <w:spacing w:after="120"/>
              <w:jc w:val="both"/>
              <w:rPr>
                <w:snapToGrid/>
                <w:color w:val="000000"/>
                <w:szCs w:val="24"/>
                <w:lang w:val="bg-BG" w:eastAsia="bg-BG"/>
              </w:rPr>
            </w:pPr>
            <w:r w:rsidRPr="00B33E4D">
              <w:rPr>
                <w:snapToGrid/>
                <w:color w:val="000000"/>
                <w:szCs w:val="24"/>
                <w:lang w:val="bg-BG" w:eastAsia="bg-BG"/>
              </w:rPr>
              <w:t xml:space="preserve">Източник на информация - ИСУН 2020, Формуляр за кандидатстване, секция План за изпълнение/дейности по проекта </w:t>
            </w:r>
          </w:p>
          <w:p w14:paraId="2D482FBB" w14:textId="77777777" w:rsidR="00B33E4D" w:rsidRPr="00B33E4D" w:rsidRDefault="00B33E4D" w:rsidP="00C56B13">
            <w:pPr>
              <w:autoSpaceDE w:val="0"/>
              <w:autoSpaceDN w:val="0"/>
              <w:adjustRightInd w:val="0"/>
              <w:spacing w:after="120"/>
              <w:jc w:val="both"/>
              <w:rPr>
                <w:snapToGrid/>
                <w:color w:val="000000"/>
                <w:szCs w:val="24"/>
                <w:u w:val="single"/>
                <w:lang w:val="bg-BG" w:eastAsia="bg-BG"/>
              </w:rPr>
            </w:pPr>
            <w:r w:rsidRPr="00B33E4D">
              <w:rPr>
                <w:snapToGrid/>
                <w:color w:val="000000"/>
                <w:szCs w:val="24"/>
                <w:u w:val="single"/>
                <w:lang w:val="bg-BG" w:eastAsia="bg-BG"/>
              </w:rPr>
              <w:t>Принципни действия:</w:t>
            </w:r>
          </w:p>
          <w:p w14:paraId="455BD420" w14:textId="77777777" w:rsidR="00B33E4D" w:rsidRPr="00B35B04" w:rsidRDefault="00B33E4D" w:rsidP="00B33E4D">
            <w:pPr>
              <w:autoSpaceDE w:val="0"/>
              <w:autoSpaceDN w:val="0"/>
              <w:adjustRightInd w:val="0"/>
              <w:spacing w:after="120"/>
              <w:jc w:val="both"/>
              <w:rPr>
                <w:snapToGrid/>
                <w:color w:val="000000"/>
                <w:szCs w:val="24"/>
                <w:lang w:val="bg-BG" w:eastAsia="bg-BG"/>
              </w:rPr>
            </w:pPr>
            <w:r w:rsidRPr="00B33E4D">
              <w:rPr>
                <w:snapToGrid/>
                <w:color w:val="000000"/>
                <w:szCs w:val="24"/>
                <w:lang w:val="bg-BG" w:eastAsia="bg-BG"/>
              </w:rPr>
              <w:t xml:space="preserve">Проектни предложения, които не съдържат поне една допустима дейност, съгл. т. </w:t>
            </w:r>
            <w:r>
              <w:rPr>
                <w:snapToGrid/>
                <w:color w:val="000000"/>
                <w:szCs w:val="24"/>
                <w:lang w:val="bg-BG" w:eastAsia="bg-BG"/>
              </w:rPr>
              <w:t>13</w:t>
            </w:r>
            <w:r w:rsidRPr="00B33E4D">
              <w:rPr>
                <w:snapToGrid/>
                <w:color w:val="000000"/>
                <w:szCs w:val="24"/>
                <w:lang w:val="bg-BG" w:eastAsia="bg-BG"/>
              </w:rPr>
              <w:t xml:space="preserve"> от Условията за кандидатстване, ще бъдат отхвърлени.</w:t>
            </w:r>
          </w:p>
        </w:tc>
      </w:tr>
      <w:tr w:rsidR="00A620B8" w:rsidRPr="00C47B0F" w14:paraId="4200A43A" w14:textId="77777777" w:rsidTr="00980DF1">
        <w:trPr>
          <w:trHeight w:val="2300"/>
        </w:trPr>
        <w:tc>
          <w:tcPr>
            <w:tcW w:w="5174" w:type="dxa"/>
            <w:tcBorders>
              <w:top w:val="single" w:sz="4" w:space="0" w:color="auto"/>
              <w:left w:val="single" w:sz="4" w:space="0" w:color="auto"/>
              <w:bottom w:val="single" w:sz="4" w:space="0" w:color="auto"/>
              <w:right w:val="single" w:sz="4" w:space="0" w:color="auto"/>
            </w:tcBorders>
          </w:tcPr>
          <w:p w14:paraId="7E7D2B0D" w14:textId="77777777" w:rsidR="001C4670" w:rsidRPr="00980DF1" w:rsidRDefault="00B33E4D" w:rsidP="00980DF1">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A620B8">
              <w:rPr>
                <w:snapToGrid/>
                <w:szCs w:val="24"/>
                <w:lang w:val="bg-BG"/>
              </w:rPr>
              <w:t xml:space="preserve">В случай че в проектното предложение е предвидено да се извършва обучение/я по професионална квалификация </w:t>
            </w:r>
            <w:r w:rsidR="00980DF1">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2E9868A"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3DB1680"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6FB1972"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A0C0873"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1AACFC0C"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794E0AC8" w14:textId="77777777" w:rsidR="00A620B8" w:rsidRDefault="00B35B04" w:rsidP="00B36903">
            <w:pPr>
              <w:jc w:val="both"/>
              <w:rPr>
                <w:snapToGrid/>
                <w:color w:val="000000"/>
                <w:szCs w:val="24"/>
                <w:lang w:val="bg-BG" w:eastAsia="bg-BG"/>
              </w:rPr>
            </w:pPr>
            <w:r w:rsidRPr="00C56B13">
              <w:rPr>
                <w:snapToGrid/>
                <w:color w:val="000000"/>
                <w:szCs w:val="24"/>
                <w:lang w:val="bg-BG" w:eastAsia="bg-BG"/>
              </w:rPr>
              <w:t xml:space="preserve">В случай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C47B0F" w14:paraId="0F264966"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2DA90B6E" w14:textId="77777777" w:rsidR="00A63372" w:rsidRPr="000C35B9" w:rsidRDefault="00B33E4D" w:rsidP="0009781D">
            <w:pPr>
              <w:tabs>
                <w:tab w:val="left" w:pos="-284"/>
              </w:tabs>
              <w:spacing w:after="120" w:line="240" w:lineRule="exact"/>
              <w:jc w:val="both"/>
              <w:rPr>
                <w:snapToGrid/>
                <w:szCs w:val="24"/>
                <w:lang w:val="bg-BG"/>
              </w:rPr>
            </w:pPr>
            <w:r>
              <w:rPr>
                <w:lang w:val="bg-BG"/>
              </w:rPr>
              <w:t>9</w:t>
            </w:r>
            <w:r w:rsidR="0056303B">
              <w:rPr>
                <w:lang w:val="bg-BG"/>
              </w:rPr>
              <w:t>.</w:t>
            </w:r>
            <w:r w:rsidR="00D16EA6" w:rsidRPr="007D5503">
              <w:rPr>
                <w:lang w:val="bg-BG"/>
              </w:rPr>
              <w:t xml:space="preserve">В случай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B36903">
              <w:rPr>
                <w:lang w:val="bg-BG"/>
              </w:rPr>
              <w:t>.</w:t>
            </w:r>
          </w:p>
          <w:p w14:paraId="492843F1" w14:textId="77777777" w:rsidR="001C4670" w:rsidRPr="000C35B9" w:rsidRDefault="001C4670" w:rsidP="000C35B9">
            <w:pPr>
              <w:tabs>
                <w:tab w:val="left" w:pos="-284"/>
              </w:tabs>
              <w:spacing w:after="60" w:line="240" w:lineRule="exact"/>
              <w:ind w:left="34"/>
              <w:jc w:val="both"/>
              <w:rPr>
                <w:b/>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28C34B3F"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72A696E"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11B8DFB"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922BB09" w14:textId="77777777"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446E34D7"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52EDFD96" w14:textId="77777777" w:rsidR="00D16EA6" w:rsidRPr="00A620B8" w:rsidRDefault="00DF0C01" w:rsidP="00B36903">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 xml:space="preserve">В случай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Pr="00B35B04">
              <w:rPr>
                <w:snapToGrid/>
                <w:color w:val="000000"/>
                <w:szCs w:val="24"/>
                <w:lang w:val="bg-BG" w:eastAsia="bg-BG"/>
              </w:rPr>
              <w:t xml:space="preserve">, </w:t>
            </w:r>
            <w:r w:rsidR="007B6E65"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C47B0F" w14:paraId="28D09455"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4ADA82BB" w14:textId="77777777" w:rsidR="001E7CA5" w:rsidRPr="001E7CA5" w:rsidRDefault="00B33E4D" w:rsidP="003A5745">
            <w:pPr>
              <w:tabs>
                <w:tab w:val="left" w:pos="-284"/>
              </w:tabs>
              <w:spacing w:after="120" w:line="240" w:lineRule="exact"/>
              <w:jc w:val="both"/>
              <w:rPr>
                <w:snapToGrid/>
                <w:szCs w:val="24"/>
                <w:lang w:val="bg-BG"/>
              </w:rPr>
            </w:pPr>
            <w:r>
              <w:rPr>
                <w:snapToGrid/>
                <w:szCs w:val="24"/>
                <w:lang w:val="ru-RU"/>
              </w:rPr>
              <w:t>10</w:t>
            </w:r>
            <w:r w:rsidR="0056303B">
              <w:rPr>
                <w:snapToGrid/>
                <w:szCs w:val="24"/>
                <w:lang w:val="bg-BG"/>
              </w:rPr>
              <w:t>.</w:t>
            </w:r>
            <w:r w:rsidR="00EA5011">
              <w:rPr>
                <w:snapToGrid/>
                <w:szCs w:val="24"/>
                <w:lang w:val="bg-BG"/>
              </w:rPr>
              <w:t>В</w:t>
            </w:r>
            <w:r w:rsidR="00065B3C">
              <w:rPr>
                <w:snapToGrid/>
                <w:szCs w:val="24"/>
                <w:lang w:val="bg-BG"/>
              </w:rPr>
              <w:t>ъв</w:t>
            </w:r>
            <w:r w:rsidR="001E1C93">
              <w:rPr>
                <w:snapToGrid/>
                <w:szCs w:val="24"/>
                <w:lang w:val="bg-BG"/>
              </w:rPr>
              <w:t xml:space="preserve"> </w:t>
            </w:r>
            <w:r w:rsidR="00EA5011">
              <w:rPr>
                <w:snapToGrid/>
                <w:szCs w:val="24"/>
                <w:lang w:val="bg-BG"/>
              </w:rPr>
              <w:t>Формуляра за кандидатстване с</w:t>
            </w:r>
            <w:r w:rsidR="001E7CA5">
              <w:rPr>
                <w:snapToGrid/>
                <w:szCs w:val="24"/>
                <w:lang w:val="bg-BG"/>
              </w:rPr>
              <w:t>а включени индикаторите за изп</w:t>
            </w:r>
            <w:r w:rsidR="00C47B0F">
              <w:rPr>
                <w:snapToGrid/>
                <w:szCs w:val="24"/>
                <w:lang w:val="bg-BG"/>
              </w:rPr>
              <w:t>ълнение и резултат, съгласно т. 7</w:t>
            </w:r>
            <w:r w:rsidR="005F43B8">
              <w:rPr>
                <w:snapToGrid/>
                <w:szCs w:val="24"/>
                <w:lang w:val="bg-BG"/>
              </w:rPr>
              <w:t xml:space="preserve"> </w:t>
            </w:r>
            <w:r w:rsidR="001E7CA5">
              <w:rPr>
                <w:snapToGrid/>
                <w:szCs w:val="24"/>
                <w:lang w:val="bg-BG"/>
              </w:rPr>
              <w:t>от Условията за кандидатстване</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3BD60E02"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E446E8"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9810680"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5E33CA2"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3999EE6A"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15C30FF" w14:textId="77777777"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del w:id="3" w:author="Nadia Ognyanova" w:date="2018-04-04T10:18:00Z">
              <w:r w:rsidR="00104FA7" w:rsidDel="00DB6AF3">
                <w:rPr>
                  <w:snapToGrid/>
                  <w:szCs w:val="24"/>
                  <w:lang w:val="bg-BG"/>
                </w:rPr>
                <w:delText>.</w:delText>
              </w:r>
            </w:del>
          </w:p>
        </w:tc>
      </w:tr>
      <w:tr w:rsidR="006E1FED" w:rsidRPr="00C47B0F" w14:paraId="1C6CCB9E" w14:textId="77777777" w:rsidTr="002F013B">
        <w:tc>
          <w:tcPr>
            <w:tcW w:w="5174" w:type="dxa"/>
            <w:tcBorders>
              <w:top w:val="single" w:sz="4" w:space="0" w:color="auto"/>
              <w:left w:val="single" w:sz="4" w:space="0" w:color="auto"/>
              <w:bottom w:val="single" w:sz="4" w:space="0" w:color="auto"/>
              <w:right w:val="single" w:sz="4" w:space="0" w:color="auto"/>
            </w:tcBorders>
          </w:tcPr>
          <w:p w14:paraId="64D757B8" w14:textId="77777777" w:rsidR="006E1FED" w:rsidRPr="001545AB" w:rsidRDefault="009E2854" w:rsidP="002C0CC7">
            <w:pPr>
              <w:tabs>
                <w:tab w:val="left" w:pos="-284"/>
              </w:tabs>
              <w:spacing w:after="160" w:line="240" w:lineRule="exact"/>
              <w:jc w:val="both"/>
              <w:rPr>
                <w:rFonts w:eastAsia="Calibri"/>
                <w:snapToGrid/>
                <w:szCs w:val="24"/>
                <w:lang w:val="bg-BG"/>
              </w:rPr>
            </w:pPr>
            <w:r>
              <w:rPr>
                <w:rFonts w:eastAsia="Calibri"/>
                <w:snapToGrid/>
                <w:szCs w:val="24"/>
                <w:lang w:val="bg-BG"/>
              </w:rPr>
              <w:t>1</w:t>
            </w:r>
            <w:r w:rsidR="002C0CC7">
              <w:rPr>
                <w:rFonts w:eastAsia="Calibri"/>
                <w:snapToGrid/>
                <w:szCs w:val="24"/>
                <w:lang w:val="bg-BG"/>
              </w:rPr>
              <w:t>1</w:t>
            </w:r>
            <w:r w:rsidR="0056303B">
              <w:rPr>
                <w:rFonts w:eastAsia="Calibri"/>
                <w:snapToGrid/>
                <w:szCs w:val="24"/>
                <w:lang w:val="bg-BG"/>
              </w:rPr>
              <w:t>.</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344D1BB1"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2C13B8"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EFD3915"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383C029" w14:textId="77777777"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00C47B0F">
              <w:rPr>
                <w:snapToGrid/>
                <w:color w:val="000000"/>
                <w:szCs w:val="24"/>
                <w:lang w:val="bg-BG" w:eastAsia="bg-BG"/>
              </w:rPr>
              <w:t xml:space="preserve">, секция </w:t>
            </w:r>
            <w:r w:rsidR="00851279">
              <w:rPr>
                <w:snapToGrid/>
                <w:color w:val="000000"/>
                <w:szCs w:val="24"/>
                <w:lang w:val="bg-BG" w:eastAsia="bg-BG"/>
              </w:rPr>
              <w:t>11.2</w:t>
            </w:r>
            <w:r w:rsidR="00851279" w:rsidRPr="00BC39C3">
              <w:rPr>
                <w:snapToGrid/>
                <w:color w:val="000000"/>
                <w:szCs w:val="24"/>
                <w:lang w:val="bg-BG" w:eastAsia="bg-BG"/>
              </w:rPr>
              <w:t xml:space="preserve"> </w:t>
            </w:r>
            <w:r w:rsidRPr="00BC39C3">
              <w:rPr>
                <w:snapToGrid/>
                <w:color w:val="000000"/>
                <w:szCs w:val="24"/>
                <w:lang w:val="bg-BG" w:eastAsia="bg-BG"/>
              </w:rPr>
              <w:t xml:space="preserve">„Допълнителна информация необходима за оценка на проектното </w:t>
            </w:r>
            <w:r w:rsidRPr="00BC39C3">
              <w:rPr>
                <w:snapToGrid/>
                <w:color w:val="000000"/>
                <w:szCs w:val="24"/>
                <w:lang w:val="bg-BG" w:eastAsia="bg-BG"/>
              </w:rPr>
              <w:lastRenderedPageBreak/>
              <w:t>предложение“, поле „Описание на целевата група“</w:t>
            </w:r>
          </w:p>
          <w:p w14:paraId="706F9D2A"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04ED3DE9" w14:textId="77777777" w:rsidR="006E1FED" w:rsidRPr="001545AB" w:rsidRDefault="006E1FED" w:rsidP="009E2854">
            <w:pPr>
              <w:spacing w:after="160"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описаната целева група не отговаря на изискванията за допустимост, съгл. т</w:t>
            </w:r>
            <w:r w:rsidR="00C47B0F">
              <w:rPr>
                <w:rFonts w:eastAsia="Calibri"/>
                <w:snapToGrid/>
                <w:szCs w:val="24"/>
                <w:lang w:val="bg-BG"/>
              </w:rPr>
              <w:t>. 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C47B0F" w14:paraId="0120FED5" w14:textId="77777777" w:rsidTr="002F013B">
        <w:tc>
          <w:tcPr>
            <w:tcW w:w="5174" w:type="dxa"/>
            <w:tcBorders>
              <w:top w:val="single" w:sz="4" w:space="0" w:color="auto"/>
              <w:left w:val="single" w:sz="4" w:space="0" w:color="auto"/>
              <w:bottom w:val="single" w:sz="4" w:space="0" w:color="auto"/>
              <w:right w:val="single" w:sz="4" w:space="0" w:color="auto"/>
            </w:tcBorders>
          </w:tcPr>
          <w:p w14:paraId="17FFDFC6" w14:textId="3924E656" w:rsidR="000770E4" w:rsidRDefault="00DB6AF3" w:rsidP="00DB6AF3">
            <w:pPr>
              <w:tabs>
                <w:tab w:val="left" w:pos="4820"/>
              </w:tabs>
              <w:spacing w:before="80" w:after="80" w:line="240" w:lineRule="exact"/>
              <w:jc w:val="both"/>
              <w:rPr>
                <w:ins w:id="4" w:author="Nadia Ognyanova" w:date="2018-04-04T10:21:00Z"/>
                <w:rFonts w:eastAsia="Calibri"/>
                <w:snapToGrid/>
                <w:szCs w:val="24"/>
                <w:lang w:val="bg-BG"/>
              </w:rPr>
            </w:pPr>
            <w:r w:rsidRPr="00C47B0F">
              <w:rPr>
                <w:rFonts w:eastAsia="Calibri"/>
                <w:snapToGrid/>
                <w:szCs w:val="24"/>
                <w:lang w:val="ru-RU"/>
              </w:rPr>
              <w:lastRenderedPageBreak/>
              <w:t>1</w:t>
            </w:r>
            <w:r>
              <w:rPr>
                <w:rFonts w:eastAsia="Calibri"/>
                <w:snapToGrid/>
                <w:szCs w:val="24"/>
                <w:lang w:val="bg-BG"/>
              </w:rPr>
              <w:t>2</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p w14:paraId="4E386E2B" w14:textId="77777777" w:rsidR="00DB6AF3" w:rsidRPr="00423B4F" w:rsidRDefault="00DB6AF3" w:rsidP="00DB6AF3">
            <w:pPr>
              <w:tabs>
                <w:tab w:val="left" w:pos="4820"/>
              </w:tabs>
              <w:spacing w:before="80" w:after="80" w:line="240" w:lineRule="exact"/>
              <w:jc w:val="both"/>
              <w:rPr>
                <w:rFonts w:eastAsia="Calibri"/>
                <w:snapToGrid/>
                <w:szCs w:val="24"/>
                <w:lang w:val="bg-BG"/>
              </w:rPr>
            </w:pPr>
            <w:r>
              <w:rPr>
                <w:rFonts w:eastAsia="Calibri"/>
                <w:snapToGrid/>
                <w:szCs w:val="24"/>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65E74D2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587895C"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BAD9777"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D98929C"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613D578A" w14:textId="77777777" w:rsidR="000770E4" w:rsidRDefault="000770E4" w:rsidP="000770E4">
            <w:pPr>
              <w:spacing w:after="160" w:line="259" w:lineRule="auto"/>
              <w:jc w:val="both"/>
              <w:rPr>
                <w:ins w:id="5" w:author="User" w:date="2018-06-27T13:31:00Z"/>
                <w:rFonts w:eastAsia="Calibri"/>
                <w:snapToGrid/>
                <w:szCs w:val="24"/>
                <w:lang w:val="bg-BG"/>
              </w:rPr>
            </w:pPr>
            <w:r w:rsidRPr="000770E4">
              <w:rPr>
                <w:rFonts w:eastAsia="Calibri"/>
                <w:snapToGrid/>
                <w:szCs w:val="24"/>
                <w:lang w:val="bg-BG"/>
              </w:rPr>
              <w:t>Принципни действия:</w:t>
            </w:r>
          </w:p>
          <w:p w14:paraId="2FF1AB8E" w14:textId="2CB40976" w:rsidR="00A86535" w:rsidRPr="000770E4" w:rsidRDefault="00A86535" w:rsidP="000770E4">
            <w:pPr>
              <w:spacing w:after="160" w:line="259" w:lineRule="auto"/>
              <w:jc w:val="both"/>
              <w:rPr>
                <w:rFonts w:eastAsia="Calibri"/>
                <w:snapToGrid/>
                <w:szCs w:val="24"/>
                <w:lang w:val="bg-BG"/>
              </w:rPr>
            </w:pPr>
            <w:r w:rsidRPr="00A86535">
              <w:rPr>
                <w:rFonts w:eastAsia="Calibri"/>
                <w:snapToGrid/>
                <w:szCs w:val="24"/>
                <w:lang w:val="bg-BG"/>
              </w:rPr>
              <w:t>Всички обстоятелства, свързани с изискванията на Регламент (ЕС) №1407/2013 се приемат на декларативен принцип.</w:t>
            </w:r>
          </w:p>
          <w:p w14:paraId="0954467E"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1441EE" w:rsidRPr="00C47B0F" w14:paraId="42E4FC09" w14:textId="77777777" w:rsidTr="002F013B">
        <w:tc>
          <w:tcPr>
            <w:tcW w:w="5174" w:type="dxa"/>
            <w:tcBorders>
              <w:top w:val="single" w:sz="4" w:space="0" w:color="auto"/>
              <w:left w:val="single" w:sz="4" w:space="0" w:color="auto"/>
              <w:bottom w:val="single" w:sz="4" w:space="0" w:color="auto"/>
              <w:right w:val="single" w:sz="4" w:space="0" w:color="auto"/>
            </w:tcBorders>
          </w:tcPr>
          <w:p w14:paraId="69DCE78D" w14:textId="79023009" w:rsidR="00C47B0F" w:rsidRPr="00FB369C" w:rsidRDefault="00DB6AF3" w:rsidP="00C47B0F">
            <w:pPr>
              <w:pStyle w:val="Default"/>
              <w:spacing w:line="259" w:lineRule="auto"/>
              <w:jc w:val="both"/>
              <w:rPr>
                <w:rFonts w:ascii="Calibri" w:eastAsia="Calibri" w:hAnsi="Calibri" w:cs="Calibri"/>
                <w:lang w:eastAsia="en-US"/>
              </w:rPr>
            </w:pPr>
            <w:r w:rsidRPr="000644B8">
              <w:t>1</w:t>
            </w:r>
            <w:r>
              <w:t>3</w:t>
            </w:r>
            <w:r w:rsidR="001441EE" w:rsidRPr="000644B8">
              <w:t xml:space="preserve">. </w:t>
            </w:r>
            <w:r w:rsidR="00C47B0F" w:rsidRPr="00A30B05">
              <w:rPr>
                <w:color w:val="auto"/>
              </w:rPr>
              <w:t>Размерът на безвъзмездната финансова помощ не е по-малък от минимално допустимия размер на безвъзмездна финансова помощ по схемата –  10 000 лв.</w:t>
            </w:r>
            <w:r w:rsidR="00C47B0F" w:rsidRPr="00FB369C">
              <w:t xml:space="preserve"> </w:t>
            </w:r>
          </w:p>
          <w:p w14:paraId="5AABF293" w14:textId="77777777" w:rsidR="00C47B0F" w:rsidRDefault="00C47B0F" w:rsidP="00C47B0F">
            <w:pPr>
              <w:pStyle w:val="Default"/>
              <w:jc w:val="both"/>
              <w:rPr>
                <w:sz w:val="23"/>
                <w:szCs w:val="23"/>
              </w:rPr>
            </w:pPr>
            <w:r>
              <w:rPr>
                <w:sz w:val="23"/>
                <w:szCs w:val="23"/>
              </w:rPr>
              <w:t xml:space="preserve">- В случай, че кандидатът ще разходва средства за непреки разходи, които ще се залагат служебно от страна на УО и ще са в размер точно на 10% от допустимите преки разходи, то планираните преки разходи от кандидата не трябва да са по-малко от </w:t>
            </w:r>
            <w:r w:rsidR="00521DF6">
              <w:rPr>
                <w:sz w:val="23"/>
                <w:szCs w:val="23"/>
                <w:lang w:val="ru-RU"/>
              </w:rPr>
              <w:t xml:space="preserve"> 9090,91</w:t>
            </w:r>
            <w:r w:rsidRPr="00340A6A">
              <w:rPr>
                <w:sz w:val="23"/>
                <w:szCs w:val="23"/>
                <w:lang w:val="ru-RU"/>
              </w:rPr>
              <w:t xml:space="preserve"> </w:t>
            </w:r>
            <w:r>
              <w:rPr>
                <w:sz w:val="23"/>
                <w:szCs w:val="23"/>
              </w:rPr>
              <w:t xml:space="preserve">лв. (БФП) </w:t>
            </w:r>
          </w:p>
          <w:p w14:paraId="1185DB5B" w14:textId="77777777" w:rsidR="001441EE" w:rsidRPr="00C47B0F" w:rsidRDefault="00C47B0F" w:rsidP="00C47B0F">
            <w:pPr>
              <w:tabs>
                <w:tab w:val="left" w:pos="4820"/>
              </w:tabs>
              <w:spacing w:before="80" w:after="80" w:line="240" w:lineRule="exact"/>
              <w:jc w:val="both"/>
              <w:rPr>
                <w:rFonts w:eastAsia="Calibri"/>
                <w:snapToGrid/>
                <w:szCs w:val="24"/>
                <w:lang w:val="ru-RU"/>
              </w:rPr>
            </w:pPr>
            <w:r w:rsidRPr="00760E1B">
              <w:rPr>
                <w:sz w:val="23"/>
                <w:szCs w:val="23"/>
                <w:lang w:val="ru-RU"/>
              </w:rPr>
              <w:t xml:space="preserve">- В случай, че </w:t>
            </w:r>
            <w:proofErr w:type="spellStart"/>
            <w:r w:rsidRPr="00760E1B">
              <w:rPr>
                <w:sz w:val="23"/>
                <w:szCs w:val="23"/>
                <w:lang w:val="ru-RU"/>
              </w:rPr>
              <w:t>кандидатът</w:t>
            </w:r>
            <w:proofErr w:type="spellEnd"/>
            <w:r w:rsidRPr="00760E1B">
              <w:rPr>
                <w:sz w:val="23"/>
                <w:szCs w:val="23"/>
                <w:lang w:val="ru-RU"/>
              </w:rPr>
              <w:t xml:space="preserve"> не </w:t>
            </w:r>
            <w:proofErr w:type="spellStart"/>
            <w:r w:rsidRPr="00760E1B">
              <w:rPr>
                <w:sz w:val="23"/>
                <w:szCs w:val="23"/>
                <w:lang w:val="ru-RU"/>
              </w:rPr>
              <w:t>желае</w:t>
            </w:r>
            <w:proofErr w:type="spellEnd"/>
            <w:r w:rsidRPr="00760E1B">
              <w:rPr>
                <w:sz w:val="23"/>
                <w:szCs w:val="23"/>
                <w:lang w:val="ru-RU"/>
              </w:rPr>
              <w:t xml:space="preserve"> </w:t>
            </w:r>
            <w:proofErr w:type="gramStart"/>
            <w:r w:rsidRPr="00760E1B">
              <w:rPr>
                <w:sz w:val="23"/>
                <w:szCs w:val="23"/>
                <w:lang w:val="ru-RU"/>
              </w:rPr>
              <w:t xml:space="preserve">да </w:t>
            </w:r>
            <w:proofErr w:type="spellStart"/>
            <w:r w:rsidRPr="00760E1B">
              <w:rPr>
                <w:sz w:val="23"/>
                <w:szCs w:val="23"/>
                <w:lang w:val="ru-RU"/>
              </w:rPr>
              <w:t>му</w:t>
            </w:r>
            <w:proofErr w:type="spellEnd"/>
            <w:proofErr w:type="gramEnd"/>
            <w:r w:rsidRPr="00760E1B">
              <w:rPr>
                <w:sz w:val="23"/>
                <w:szCs w:val="23"/>
                <w:lang w:val="ru-RU"/>
              </w:rPr>
              <w:t xml:space="preserve"> </w:t>
            </w:r>
            <w:proofErr w:type="spellStart"/>
            <w:r w:rsidRPr="00760E1B">
              <w:rPr>
                <w:sz w:val="23"/>
                <w:szCs w:val="23"/>
                <w:lang w:val="ru-RU"/>
              </w:rPr>
              <w:t>бъдат</w:t>
            </w:r>
            <w:proofErr w:type="spellEnd"/>
            <w:r w:rsidRPr="00760E1B">
              <w:rPr>
                <w:sz w:val="23"/>
                <w:szCs w:val="23"/>
                <w:lang w:val="ru-RU"/>
              </w:rPr>
              <w:t xml:space="preserve"> </w:t>
            </w:r>
            <w:proofErr w:type="spellStart"/>
            <w:r w:rsidRPr="00760E1B">
              <w:rPr>
                <w:sz w:val="23"/>
                <w:szCs w:val="23"/>
                <w:lang w:val="ru-RU"/>
              </w:rPr>
              <w:t>начислени</w:t>
            </w:r>
            <w:proofErr w:type="spellEnd"/>
            <w:r w:rsidRPr="00760E1B">
              <w:rPr>
                <w:sz w:val="23"/>
                <w:szCs w:val="23"/>
                <w:lang w:val="ru-RU"/>
              </w:rPr>
              <w:t xml:space="preserve"> </w:t>
            </w:r>
            <w:proofErr w:type="spellStart"/>
            <w:r w:rsidRPr="00760E1B">
              <w:rPr>
                <w:sz w:val="23"/>
                <w:szCs w:val="23"/>
                <w:lang w:val="ru-RU"/>
              </w:rPr>
              <w:t>служебно</w:t>
            </w:r>
            <w:proofErr w:type="spellEnd"/>
            <w:r w:rsidRPr="00760E1B">
              <w:rPr>
                <w:sz w:val="23"/>
                <w:szCs w:val="23"/>
                <w:lang w:val="ru-RU"/>
              </w:rPr>
              <w:t xml:space="preserve"> </w:t>
            </w:r>
            <w:proofErr w:type="spellStart"/>
            <w:r w:rsidRPr="00760E1B">
              <w:rPr>
                <w:sz w:val="23"/>
                <w:szCs w:val="23"/>
                <w:lang w:val="ru-RU"/>
              </w:rPr>
              <w:t>непреки</w:t>
            </w:r>
            <w:proofErr w:type="spellEnd"/>
            <w:r w:rsidRPr="00760E1B">
              <w:rPr>
                <w:sz w:val="23"/>
                <w:szCs w:val="23"/>
                <w:lang w:val="ru-RU"/>
              </w:rPr>
              <w:t xml:space="preserve"> </w:t>
            </w:r>
            <w:proofErr w:type="spellStart"/>
            <w:r w:rsidRPr="00760E1B">
              <w:rPr>
                <w:sz w:val="23"/>
                <w:szCs w:val="23"/>
                <w:lang w:val="ru-RU"/>
              </w:rPr>
              <w:t>разходи</w:t>
            </w:r>
            <w:proofErr w:type="spellEnd"/>
            <w:r w:rsidRPr="00760E1B">
              <w:rPr>
                <w:sz w:val="23"/>
                <w:szCs w:val="23"/>
                <w:lang w:val="ru-RU"/>
              </w:rPr>
              <w:t xml:space="preserve"> в размер на 10 % от </w:t>
            </w:r>
            <w:proofErr w:type="spellStart"/>
            <w:r w:rsidRPr="00760E1B">
              <w:rPr>
                <w:sz w:val="23"/>
                <w:szCs w:val="23"/>
                <w:lang w:val="ru-RU"/>
              </w:rPr>
              <w:t>преките</w:t>
            </w:r>
            <w:proofErr w:type="spellEnd"/>
            <w:r w:rsidRPr="00760E1B">
              <w:rPr>
                <w:sz w:val="23"/>
                <w:szCs w:val="23"/>
                <w:lang w:val="ru-RU"/>
              </w:rPr>
              <w:t xml:space="preserve"> </w:t>
            </w:r>
            <w:proofErr w:type="spellStart"/>
            <w:r w:rsidRPr="00760E1B">
              <w:rPr>
                <w:sz w:val="23"/>
                <w:szCs w:val="23"/>
                <w:lang w:val="ru-RU"/>
              </w:rPr>
              <w:t>допустими</w:t>
            </w:r>
            <w:proofErr w:type="spellEnd"/>
            <w:r w:rsidRPr="00760E1B">
              <w:rPr>
                <w:sz w:val="23"/>
                <w:szCs w:val="23"/>
                <w:lang w:val="ru-RU"/>
              </w:rPr>
              <w:t xml:space="preserve"> </w:t>
            </w:r>
            <w:proofErr w:type="spellStart"/>
            <w:r w:rsidRPr="00760E1B">
              <w:rPr>
                <w:sz w:val="23"/>
                <w:szCs w:val="23"/>
                <w:lang w:val="ru-RU"/>
              </w:rPr>
              <w:t>разходи</w:t>
            </w:r>
            <w:proofErr w:type="spellEnd"/>
            <w:r w:rsidRPr="00760E1B">
              <w:rPr>
                <w:sz w:val="23"/>
                <w:szCs w:val="23"/>
                <w:lang w:val="ru-RU"/>
              </w:rPr>
              <w:t xml:space="preserve">, и е </w:t>
            </w:r>
            <w:proofErr w:type="spellStart"/>
            <w:r w:rsidRPr="00760E1B">
              <w:rPr>
                <w:sz w:val="23"/>
                <w:szCs w:val="23"/>
                <w:lang w:val="ru-RU"/>
              </w:rPr>
              <w:t>декларирал</w:t>
            </w:r>
            <w:proofErr w:type="spellEnd"/>
            <w:r w:rsidRPr="00760E1B">
              <w:rPr>
                <w:sz w:val="23"/>
                <w:szCs w:val="23"/>
                <w:lang w:val="ru-RU"/>
              </w:rPr>
              <w:t xml:space="preserve"> </w:t>
            </w:r>
            <w:proofErr w:type="spellStart"/>
            <w:r w:rsidRPr="00760E1B">
              <w:rPr>
                <w:sz w:val="23"/>
                <w:szCs w:val="23"/>
                <w:lang w:val="ru-RU"/>
              </w:rPr>
              <w:t>това</w:t>
            </w:r>
            <w:proofErr w:type="spellEnd"/>
            <w:r w:rsidRPr="00760E1B">
              <w:rPr>
                <w:sz w:val="23"/>
                <w:szCs w:val="23"/>
                <w:lang w:val="ru-RU"/>
              </w:rPr>
              <w:t xml:space="preserve"> в т. 11.6 от Формуляра за </w:t>
            </w:r>
            <w:proofErr w:type="spellStart"/>
            <w:r w:rsidRPr="00760E1B">
              <w:rPr>
                <w:sz w:val="23"/>
                <w:szCs w:val="23"/>
                <w:lang w:val="ru-RU"/>
              </w:rPr>
              <w:t>кандидатстване</w:t>
            </w:r>
            <w:proofErr w:type="spellEnd"/>
            <w:r w:rsidRPr="00760E1B">
              <w:rPr>
                <w:sz w:val="23"/>
                <w:szCs w:val="23"/>
                <w:lang w:val="ru-RU"/>
              </w:rPr>
              <w:t xml:space="preserve">, то </w:t>
            </w:r>
            <w:proofErr w:type="spellStart"/>
            <w:r w:rsidRPr="00760E1B">
              <w:rPr>
                <w:sz w:val="23"/>
                <w:szCs w:val="23"/>
                <w:lang w:val="ru-RU"/>
              </w:rPr>
              <w:t>планираните</w:t>
            </w:r>
            <w:proofErr w:type="spellEnd"/>
            <w:r w:rsidRPr="00760E1B">
              <w:rPr>
                <w:sz w:val="23"/>
                <w:szCs w:val="23"/>
                <w:lang w:val="ru-RU"/>
              </w:rPr>
              <w:t xml:space="preserve"> </w:t>
            </w:r>
            <w:proofErr w:type="spellStart"/>
            <w:r w:rsidRPr="00760E1B">
              <w:rPr>
                <w:sz w:val="23"/>
                <w:szCs w:val="23"/>
                <w:lang w:val="ru-RU"/>
              </w:rPr>
              <w:t>преки</w:t>
            </w:r>
            <w:proofErr w:type="spellEnd"/>
            <w:r w:rsidRPr="00760E1B">
              <w:rPr>
                <w:sz w:val="23"/>
                <w:szCs w:val="23"/>
                <w:lang w:val="ru-RU"/>
              </w:rPr>
              <w:t xml:space="preserve"> </w:t>
            </w:r>
            <w:proofErr w:type="spellStart"/>
            <w:r w:rsidRPr="00760E1B">
              <w:rPr>
                <w:sz w:val="23"/>
                <w:szCs w:val="23"/>
                <w:lang w:val="ru-RU"/>
              </w:rPr>
              <w:t>разходи</w:t>
            </w:r>
            <w:proofErr w:type="spellEnd"/>
            <w:r w:rsidRPr="00760E1B">
              <w:rPr>
                <w:sz w:val="23"/>
                <w:szCs w:val="23"/>
                <w:lang w:val="ru-RU"/>
              </w:rPr>
              <w:t xml:space="preserve"> от кандидата не </w:t>
            </w:r>
            <w:proofErr w:type="spellStart"/>
            <w:r w:rsidRPr="00760E1B">
              <w:rPr>
                <w:sz w:val="23"/>
                <w:szCs w:val="23"/>
                <w:lang w:val="ru-RU"/>
              </w:rPr>
              <w:t>трябва</w:t>
            </w:r>
            <w:proofErr w:type="spellEnd"/>
            <w:r w:rsidRPr="00760E1B">
              <w:rPr>
                <w:sz w:val="23"/>
                <w:szCs w:val="23"/>
                <w:lang w:val="ru-RU"/>
              </w:rPr>
              <w:t xml:space="preserve"> да </w:t>
            </w:r>
            <w:proofErr w:type="spellStart"/>
            <w:r w:rsidRPr="00760E1B">
              <w:rPr>
                <w:sz w:val="23"/>
                <w:szCs w:val="23"/>
                <w:lang w:val="ru-RU"/>
              </w:rPr>
              <w:t>са</w:t>
            </w:r>
            <w:proofErr w:type="spellEnd"/>
            <w:r w:rsidRPr="00760E1B">
              <w:rPr>
                <w:sz w:val="23"/>
                <w:szCs w:val="23"/>
                <w:lang w:val="ru-RU"/>
              </w:rPr>
              <w:t xml:space="preserve"> </w:t>
            </w:r>
            <w:proofErr w:type="spellStart"/>
            <w:r w:rsidRPr="00760E1B">
              <w:rPr>
                <w:sz w:val="23"/>
                <w:szCs w:val="23"/>
                <w:lang w:val="ru-RU"/>
              </w:rPr>
              <w:t>по-малко</w:t>
            </w:r>
            <w:proofErr w:type="spellEnd"/>
            <w:r w:rsidRPr="00760E1B">
              <w:rPr>
                <w:sz w:val="23"/>
                <w:szCs w:val="23"/>
                <w:lang w:val="ru-RU"/>
              </w:rPr>
              <w:t xml:space="preserve"> от 10 000 </w:t>
            </w:r>
            <w:proofErr w:type="spellStart"/>
            <w:r w:rsidRPr="00760E1B">
              <w:rPr>
                <w:sz w:val="23"/>
                <w:szCs w:val="23"/>
                <w:lang w:val="ru-RU"/>
              </w:rPr>
              <w:t>лв</w:t>
            </w:r>
            <w:proofErr w:type="spellEnd"/>
            <w:r w:rsidRPr="00760E1B">
              <w:rPr>
                <w:sz w:val="23"/>
                <w:szCs w:val="23"/>
                <w:lang w:val="ru-RU"/>
              </w:rPr>
              <w:t xml:space="preserve">. </w:t>
            </w:r>
            <w:r>
              <w:rPr>
                <w:sz w:val="23"/>
                <w:szCs w:val="23"/>
              </w:rPr>
              <w:t xml:space="preserve">(БФП) </w:t>
            </w:r>
          </w:p>
        </w:tc>
        <w:tc>
          <w:tcPr>
            <w:tcW w:w="638" w:type="dxa"/>
            <w:tcBorders>
              <w:top w:val="single" w:sz="4" w:space="0" w:color="auto"/>
              <w:left w:val="single" w:sz="4" w:space="0" w:color="auto"/>
              <w:bottom w:val="single" w:sz="4" w:space="0" w:color="auto"/>
              <w:right w:val="single" w:sz="4" w:space="0" w:color="auto"/>
            </w:tcBorders>
          </w:tcPr>
          <w:p w14:paraId="573CDF64" w14:textId="77777777" w:rsidR="001441EE" w:rsidRPr="000644B8" w:rsidRDefault="001441EE"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552D50C" w14:textId="77777777" w:rsidR="001441EE" w:rsidRPr="002C550E" w:rsidRDefault="001441EE"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5C3FF67" w14:textId="77777777" w:rsidR="001441EE" w:rsidRPr="002C550E" w:rsidRDefault="001441EE"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B2A0EA7" w14:textId="77777777" w:rsidR="00C47B0F" w:rsidRPr="000644B8" w:rsidRDefault="00C47B0F" w:rsidP="00C47B0F">
            <w:pPr>
              <w:pStyle w:val="Default"/>
              <w:jc w:val="both"/>
            </w:pPr>
            <w:r w:rsidRPr="000644B8">
              <w:t xml:space="preserve">Източник на информация - ИСУН 2020, Формуляр за кандидатстване, секция 5 „Бюджет“ </w:t>
            </w:r>
          </w:p>
          <w:p w14:paraId="0780D64B" w14:textId="77777777" w:rsidR="00C47B0F" w:rsidRDefault="00C47B0F" w:rsidP="00C47B0F">
            <w:pPr>
              <w:pStyle w:val="Default"/>
              <w:jc w:val="both"/>
            </w:pPr>
            <w:r w:rsidRPr="000644B8">
              <w:t xml:space="preserve">Принципни действия: </w:t>
            </w:r>
          </w:p>
          <w:p w14:paraId="74A9A281" w14:textId="77777777" w:rsidR="00C47B0F" w:rsidRPr="000644B8" w:rsidRDefault="00C47B0F" w:rsidP="00C47B0F">
            <w:pPr>
              <w:pStyle w:val="Default"/>
              <w:jc w:val="both"/>
            </w:pPr>
          </w:p>
          <w:p w14:paraId="2ACC35F6" w14:textId="77777777" w:rsidR="00C47B0F" w:rsidRDefault="00C47B0F" w:rsidP="00C47B0F">
            <w:pPr>
              <w:spacing w:after="160" w:line="259" w:lineRule="auto"/>
              <w:jc w:val="both"/>
              <w:rPr>
                <w:szCs w:val="24"/>
                <w:lang w:val="ru-RU"/>
              </w:rPr>
            </w:pPr>
            <w:r w:rsidRPr="00BD670A">
              <w:rPr>
                <w:szCs w:val="24"/>
                <w:lang w:val="ru-RU"/>
              </w:rPr>
              <w:t xml:space="preserve">В случай че в </w:t>
            </w:r>
            <w:proofErr w:type="spellStart"/>
            <w:r w:rsidRPr="00BD670A">
              <w:rPr>
                <w:szCs w:val="24"/>
                <w:lang w:val="ru-RU"/>
              </w:rPr>
              <w:t>проектното</w:t>
            </w:r>
            <w:proofErr w:type="spellEnd"/>
            <w:r w:rsidRPr="00BD670A">
              <w:rPr>
                <w:szCs w:val="24"/>
                <w:lang w:val="ru-RU"/>
              </w:rPr>
              <w:t xml:space="preserve"> предложение не е </w:t>
            </w:r>
            <w:proofErr w:type="spellStart"/>
            <w:r w:rsidRPr="00BD670A">
              <w:rPr>
                <w:szCs w:val="24"/>
                <w:lang w:val="ru-RU"/>
              </w:rPr>
              <w:t>спазен</w:t>
            </w:r>
            <w:proofErr w:type="spellEnd"/>
            <w:r w:rsidRPr="00BD670A">
              <w:rPr>
                <w:szCs w:val="24"/>
                <w:lang w:val="ru-RU"/>
              </w:rPr>
              <w:t xml:space="preserve"> </w:t>
            </w:r>
            <w:proofErr w:type="spellStart"/>
            <w:r w:rsidRPr="00BD670A">
              <w:rPr>
                <w:szCs w:val="24"/>
                <w:lang w:val="ru-RU"/>
              </w:rPr>
              <w:t>минимално</w:t>
            </w:r>
            <w:proofErr w:type="spellEnd"/>
            <w:r w:rsidRPr="00BD670A">
              <w:rPr>
                <w:szCs w:val="24"/>
                <w:lang w:val="ru-RU"/>
              </w:rPr>
              <w:t xml:space="preserve"> </w:t>
            </w:r>
            <w:proofErr w:type="spellStart"/>
            <w:r w:rsidRPr="00BD670A">
              <w:rPr>
                <w:szCs w:val="24"/>
                <w:lang w:val="ru-RU"/>
              </w:rPr>
              <w:t>допустимия</w:t>
            </w:r>
            <w:proofErr w:type="spellEnd"/>
            <w:r w:rsidRPr="00BD670A">
              <w:rPr>
                <w:szCs w:val="24"/>
                <w:lang w:val="ru-RU"/>
              </w:rPr>
              <w:t xml:space="preserve"> размер на </w:t>
            </w:r>
            <w:proofErr w:type="spellStart"/>
            <w:r w:rsidRPr="00BD670A">
              <w:rPr>
                <w:szCs w:val="24"/>
                <w:lang w:val="ru-RU"/>
              </w:rPr>
              <w:t>безвъзмездна</w:t>
            </w:r>
            <w:proofErr w:type="spellEnd"/>
            <w:r w:rsidRPr="00BD670A">
              <w:rPr>
                <w:szCs w:val="24"/>
                <w:lang w:val="ru-RU"/>
              </w:rPr>
              <w:t xml:space="preserve"> </w:t>
            </w:r>
            <w:proofErr w:type="spellStart"/>
            <w:r w:rsidRPr="00BD670A">
              <w:rPr>
                <w:szCs w:val="24"/>
                <w:lang w:val="ru-RU"/>
              </w:rPr>
              <w:t>финансова</w:t>
            </w:r>
            <w:proofErr w:type="spellEnd"/>
            <w:r w:rsidRPr="00BD670A">
              <w:rPr>
                <w:szCs w:val="24"/>
                <w:lang w:val="ru-RU"/>
              </w:rPr>
              <w:t xml:space="preserve"> </w:t>
            </w:r>
            <w:proofErr w:type="spellStart"/>
            <w:r w:rsidRPr="00BD670A">
              <w:rPr>
                <w:szCs w:val="24"/>
                <w:lang w:val="ru-RU"/>
              </w:rPr>
              <w:t>помощ</w:t>
            </w:r>
            <w:proofErr w:type="spellEnd"/>
            <w:r w:rsidRPr="00BD670A">
              <w:rPr>
                <w:szCs w:val="24"/>
                <w:lang w:val="ru-RU"/>
              </w:rPr>
              <w:t xml:space="preserve">, </w:t>
            </w:r>
            <w:proofErr w:type="spellStart"/>
            <w:r w:rsidRPr="00BD670A">
              <w:rPr>
                <w:szCs w:val="24"/>
                <w:lang w:val="ru-RU"/>
              </w:rPr>
              <w:t>проектното</w:t>
            </w:r>
            <w:proofErr w:type="spellEnd"/>
            <w:r w:rsidRPr="00BD670A">
              <w:rPr>
                <w:szCs w:val="24"/>
                <w:lang w:val="ru-RU"/>
              </w:rPr>
              <w:t xml:space="preserve"> предложение </w:t>
            </w:r>
            <w:proofErr w:type="spellStart"/>
            <w:r w:rsidRPr="00BD670A">
              <w:rPr>
                <w:szCs w:val="24"/>
                <w:lang w:val="ru-RU"/>
              </w:rPr>
              <w:t>ще</w:t>
            </w:r>
            <w:proofErr w:type="spellEnd"/>
            <w:r w:rsidRPr="00BD670A">
              <w:rPr>
                <w:szCs w:val="24"/>
                <w:lang w:val="ru-RU"/>
              </w:rPr>
              <w:t xml:space="preserve"> </w:t>
            </w:r>
            <w:proofErr w:type="spellStart"/>
            <w:r w:rsidRPr="00BD670A">
              <w:rPr>
                <w:szCs w:val="24"/>
                <w:lang w:val="ru-RU"/>
              </w:rPr>
              <w:t>бъде</w:t>
            </w:r>
            <w:proofErr w:type="spellEnd"/>
            <w:r w:rsidRPr="00BD670A">
              <w:rPr>
                <w:szCs w:val="24"/>
                <w:lang w:val="ru-RU"/>
              </w:rPr>
              <w:t xml:space="preserve"> </w:t>
            </w:r>
            <w:proofErr w:type="spellStart"/>
            <w:r w:rsidRPr="00BD670A">
              <w:rPr>
                <w:szCs w:val="24"/>
                <w:lang w:val="ru-RU"/>
              </w:rPr>
              <w:t>отхвърлено</w:t>
            </w:r>
            <w:proofErr w:type="spellEnd"/>
            <w:r w:rsidRPr="00BD670A">
              <w:rPr>
                <w:szCs w:val="24"/>
                <w:lang w:val="ru-RU"/>
              </w:rPr>
              <w:t xml:space="preserve">. </w:t>
            </w:r>
          </w:p>
          <w:p w14:paraId="773EE506" w14:textId="1F5E6EC9" w:rsidR="001441EE" w:rsidRPr="000644B8" w:rsidRDefault="001441EE" w:rsidP="00C47B0F">
            <w:pPr>
              <w:spacing w:after="160" w:line="259" w:lineRule="auto"/>
              <w:jc w:val="both"/>
              <w:rPr>
                <w:rFonts w:eastAsia="Calibri"/>
                <w:snapToGrid/>
                <w:szCs w:val="24"/>
                <w:lang w:val="bg-BG"/>
              </w:rPr>
            </w:pPr>
          </w:p>
        </w:tc>
      </w:tr>
      <w:tr w:rsidR="006E1FED" w:rsidRPr="006E1FED" w14:paraId="256FBA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65A5ABA0"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1FB60879"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C47B0F" w14:paraId="4AEA3199"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A4A626D"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2AEDC9F"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9527E41"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CC249D2"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496DEB3"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C47B0F" w14:paraId="44D661E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157D99BE" w14:textId="77777777" w:rsidR="009F0B39" w:rsidRPr="00BC39C3" w:rsidRDefault="0082765D" w:rsidP="002720A1">
            <w:pPr>
              <w:tabs>
                <w:tab w:val="left" w:pos="-284"/>
              </w:tabs>
              <w:spacing w:line="240" w:lineRule="exact"/>
              <w:jc w:val="both"/>
              <w:rPr>
                <w:b/>
                <w:snapToGrid/>
                <w:szCs w:val="24"/>
                <w:lang w:val="bg-BG"/>
              </w:rPr>
            </w:pPr>
            <w:r w:rsidRPr="00C47B0F">
              <w:rPr>
                <w:rFonts w:eastAsia="Calibri"/>
                <w:snapToGrid/>
                <w:szCs w:val="24"/>
                <w:lang w:val="ru-RU"/>
              </w:rPr>
              <w:lastRenderedPageBreak/>
              <w:t>1</w:t>
            </w:r>
            <w:r w:rsidR="0056303B">
              <w:rPr>
                <w:rFonts w:eastAsia="Calibri"/>
                <w:snapToGrid/>
                <w:szCs w:val="24"/>
                <w:lang w:val="bg-BG"/>
              </w:rPr>
              <w:t>.</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 xml:space="preserve">ръководителя на проекта и/или </w:t>
            </w:r>
            <w:r w:rsidR="000722D2" w:rsidRPr="000722D2">
              <w:rPr>
                <w:rFonts w:eastAsia="Calibri"/>
                <w:snapToGrid/>
                <w:szCs w:val="24"/>
                <w:lang w:val="bg-BG"/>
              </w:rPr>
              <w:t xml:space="preserve">на законния представител на организацията (управител, прокурист и др.)/собственика на капитала е попълнена и </w:t>
            </w:r>
            <w:proofErr w:type="gramStart"/>
            <w:r w:rsidR="000722D2" w:rsidRPr="000722D2">
              <w:rPr>
                <w:rFonts w:eastAsia="Calibri"/>
                <w:snapToGrid/>
                <w:szCs w:val="24"/>
                <w:lang w:val="bg-BG"/>
              </w:rPr>
              <w:t>прикачена</w:t>
            </w:r>
            <w:proofErr w:type="gramEnd"/>
            <w:r w:rsidR="000722D2" w:rsidRPr="000722D2">
              <w:rPr>
                <w:rFonts w:eastAsia="Calibri"/>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0E7FDBBA"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A1D2FE8"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CC3C01C"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CADAA11" w14:textId="77777777"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proofErr w:type="spellStart"/>
            <w:r w:rsidR="000722D2" w:rsidRPr="000722D2">
              <w:rPr>
                <w:rFonts w:eastAsia="Calibri"/>
                <w:snapToGrid/>
                <w:szCs w:val="24"/>
                <w:lang w:val="bg-BG"/>
              </w:rPr>
              <w:t>или</w:t>
            </w:r>
            <w:proofErr w:type="spellEnd"/>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5D623B58"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1C8B91D6" w14:textId="77777777"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C47B0F">
              <w:rPr>
                <w:snapToGrid/>
                <w:color w:val="000000"/>
                <w:szCs w:val="24"/>
                <w:lang w:val="ru-RU"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316683AD" w14:textId="77777777"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C47B0F" w14:paraId="508F572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F75F35D" w14:textId="77777777" w:rsidR="009F0B39" w:rsidRPr="00384FF7" w:rsidRDefault="0056303B" w:rsidP="0056303B">
            <w:pPr>
              <w:pStyle w:val="afa"/>
              <w:tabs>
                <w:tab w:val="left" w:pos="460"/>
              </w:tabs>
              <w:spacing w:after="360" w:afterAutospacing="0"/>
              <w:jc w:val="both"/>
              <w:rPr>
                <w:rFonts w:eastAsia="Calibri"/>
              </w:rPr>
            </w:pPr>
            <w:r>
              <w:rPr>
                <w:rFonts w:eastAsia="Calibri"/>
              </w:rPr>
              <w:t>2.</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w:t>
            </w:r>
            <w:proofErr w:type="spellStart"/>
            <w:r w:rsidR="009F0B39" w:rsidRPr="00384FF7">
              <w:rPr>
                <w:rFonts w:eastAsia="Calibri"/>
              </w:rPr>
              <w:t>овластени</w:t>
            </w:r>
            <w:proofErr w:type="spellEnd"/>
            <w:r w:rsidR="009F0B39" w:rsidRPr="00384FF7">
              <w:rPr>
                <w:rFonts w:eastAsia="Calibri"/>
              </w:rPr>
              <w:t xml:space="preserve">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p>
          <w:p w14:paraId="1B0635F1"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8501B77"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3A97EC"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6E2FD98"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D278748"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207DD7E9"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16D0B7C6" w14:textId="77777777" w:rsidR="0056190B" w:rsidRPr="005F7BB5" w:rsidRDefault="009F0B39" w:rsidP="00A91149">
            <w:pPr>
              <w:spacing w:after="120"/>
              <w:jc w:val="both"/>
              <w:rPr>
                <w:snapToGrid/>
                <w:szCs w:val="24"/>
                <w:lang w:val="bg-BG" w:eastAsia="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 xml:space="preserve">които са </w:t>
            </w:r>
            <w:proofErr w:type="spellStart"/>
            <w:r w:rsidRPr="0012558D">
              <w:rPr>
                <w:rFonts w:eastAsia="Calibri"/>
                <w:snapToGrid/>
                <w:szCs w:val="24"/>
                <w:lang w:val="bg-BG"/>
              </w:rPr>
              <w:t>овластени</w:t>
            </w:r>
            <w:proofErr w:type="spellEnd"/>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sidR="0056190B" w:rsidRPr="005F7BB5">
              <w:rPr>
                <w:rFonts w:eastAsia="Calibri"/>
                <w:snapToGrid/>
                <w:szCs w:val="24"/>
                <w:lang w:val="bg-BG"/>
              </w:rPr>
              <w:t>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w:t>
            </w:r>
            <w:proofErr w:type="spellStart"/>
            <w:r w:rsidR="0056190B" w:rsidRPr="005F7BB5">
              <w:rPr>
                <w:snapToGrid/>
                <w:szCs w:val="24"/>
                <w:lang w:val="bg-BG" w:eastAsia="bg-BG"/>
              </w:rPr>
              <w:t>ите</w:t>
            </w:r>
            <w:proofErr w:type="spellEnd"/>
            <w:r w:rsidR="0056190B" w:rsidRPr="005F7BB5">
              <w:rPr>
                <w:snapToGrid/>
                <w:szCs w:val="24"/>
                <w:lang w:val="bg-BG" w:eastAsia="bg-BG"/>
              </w:rPr>
              <w:t xml:space="preserve"> ще бъде/-ат изискана/-и от кандидата като пояснителна информация.</w:t>
            </w:r>
          </w:p>
          <w:p w14:paraId="6026EE43" w14:textId="77777777"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C47B0F" w14:paraId="4755E95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6106D8F" w14:textId="77777777" w:rsidR="009F0B39" w:rsidRPr="00EB4C5B" w:rsidRDefault="0082765D" w:rsidP="0056303B">
            <w:pPr>
              <w:pStyle w:val="afa"/>
              <w:tabs>
                <w:tab w:val="left" w:pos="460"/>
              </w:tabs>
              <w:spacing w:after="120" w:afterAutospacing="0"/>
              <w:jc w:val="both"/>
              <w:rPr>
                <w:rFonts w:eastAsia="Calibri"/>
              </w:rPr>
            </w:pPr>
            <w:r w:rsidRPr="00C47B0F">
              <w:rPr>
                <w:rFonts w:eastAsia="Calibri"/>
                <w:lang w:val="ru-RU"/>
              </w:rPr>
              <w:t>3</w:t>
            </w:r>
            <w:r w:rsidR="0056303B">
              <w:rPr>
                <w:rFonts w:eastAsia="Calibri"/>
              </w:rPr>
              <w:t>.</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5F47C55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lastRenderedPageBreak/>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F6B6663"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643C97E"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195C555"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9C0308F"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6D13C041"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lastRenderedPageBreak/>
              <w:t>Принципни действия:</w:t>
            </w:r>
          </w:p>
          <w:p w14:paraId="29C36371" w14:textId="77777777" w:rsidR="009F0B39" w:rsidRPr="00EB4C5B" w:rsidRDefault="009F0B39" w:rsidP="007D3610">
            <w:pPr>
              <w:spacing w:after="60"/>
              <w:jc w:val="both"/>
              <w:rPr>
                <w:snapToGrid/>
                <w:szCs w:val="24"/>
                <w:lang w:val="bg-BG" w:eastAsia="bg-BG"/>
              </w:rPr>
            </w:pPr>
            <w:r w:rsidRPr="00EB4C5B">
              <w:rPr>
                <w:snapToGrid/>
                <w:szCs w:val="24"/>
                <w:lang w:val="bg-BG" w:eastAsia="bg-BG"/>
              </w:rPr>
              <w:t>В случай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w:t>
            </w:r>
            <w:proofErr w:type="spellStart"/>
            <w:r w:rsidRPr="00EB4C5B">
              <w:rPr>
                <w:snapToGrid/>
                <w:szCs w:val="24"/>
                <w:lang w:val="bg-BG" w:eastAsia="bg-BG"/>
              </w:rPr>
              <w:t>ите</w:t>
            </w:r>
            <w:proofErr w:type="spellEnd"/>
            <w:r w:rsidRPr="00EB4C5B">
              <w:rPr>
                <w:snapToGrid/>
                <w:szCs w:val="24"/>
                <w:lang w:val="bg-BG" w:eastAsia="bg-BG"/>
              </w:rPr>
              <w:t xml:space="preserve"> ще бъде/-ат изискана/-и като пояснителна информация.</w:t>
            </w:r>
          </w:p>
          <w:p w14:paraId="47CABA32" w14:textId="77777777"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9F0B39" w:rsidRPr="00C47B0F" w14:paraId="1A740D3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E51B33" w14:textId="77777777" w:rsidR="009F0B39" w:rsidRPr="00FF0A42" w:rsidRDefault="007B7C6A" w:rsidP="0056303B">
            <w:pPr>
              <w:tabs>
                <w:tab w:val="left" w:pos="318"/>
              </w:tabs>
              <w:spacing w:before="40" w:after="120" w:line="240" w:lineRule="exact"/>
              <w:jc w:val="both"/>
              <w:rPr>
                <w:rFonts w:eastAsia="Calibri"/>
                <w:snapToGrid/>
                <w:szCs w:val="24"/>
                <w:lang w:val="bg-BG"/>
              </w:rPr>
            </w:pPr>
            <w:r w:rsidRPr="00C47B0F">
              <w:rPr>
                <w:rFonts w:eastAsia="Calibri"/>
                <w:snapToGrid/>
                <w:szCs w:val="24"/>
                <w:lang w:val="ru-RU"/>
              </w:rPr>
              <w:lastRenderedPageBreak/>
              <w:t>4</w:t>
            </w:r>
            <w:r w:rsidR="0082765D" w:rsidRPr="00C47B0F">
              <w:rPr>
                <w:rFonts w:eastAsia="Calibri"/>
                <w:snapToGrid/>
                <w:szCs w:val="24"/>
                <w:lang w:val="ru-RU"/>
              </w:rPr>
              <w:t>.</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 xml:space="preserve">в търговския регистър или определени като такива в учредителен акт, когато тези обстоятелства не подлежат </w:t>
            </w:r>
            <w:proofErr w:type="gramStart"/>
            <w:r w:rsidR="009F0B39" w:rsidRPr="008F09EA">
              <w:rPr>
                <w:snapToGrid/>
                <w:szCs w:val="24"/>
                <w:lang w:val="bg-BG"/>
              </w:rPr>
              <w:t>на</w:t>
            </w:r>
            <w:proofErr w:type="gramEnd"/>
            <w:r w:rsidR="009F0B39" w:rsidRPr="008F09EA">
              <w:rPr>
                <w:snapToGrid/>
                <w:szCs w:val="24"/>
                <w:lang w:val="bg-BG"/>
              </w:rPr>
              <w:t xml:space="preserve">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1514BA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6CFC3CC"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B972E33"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1D40546" w14:textId="77777777"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7DDB2D19"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5C5E185C" w14:textId="77777777"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20D95A10" w14:textId="77777777"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4D60ED15" w14:textId="77777777" w:rsidR="009F0B39" w:rsidRPr="00FF0A42" w:rsidRDefault="009F0B39" w:rsidP="007D66F7">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F0B39" w:rsidRPr="00C47B0F" w14:paraId="1163052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2C58A9" w14:textId="77777777" w:rsidR="009F0B39" w:rsidRPr="00FF0A42" w:rsidRDefault="007B7C6A" w:rsidP="0056303B">
            <w:pPr>
              <w:tabs>
                <w:tab w:val="left" w:pos="460"/>
              </w:tabs>
              <w:spacing w:before="40" w:after="120" w:line="240" w:lineRule="exact"/>
              <w:jc w:val="both"/>
              <w:rPr>
                <w:rFonts w:eastAsia="Calibri"/>
                <w:snapToGrid/>
                <w:szCs w:val="24"/>
                <w:lang w:val="bg-BG"/>
              </w:rPr>
            </w:pPr>
            <w:r w:rsidRPr="00C47B0F">
              <w:rPr>
                <w:snapToGrid/>
                <w:szCs w:val="24"/>
                <w:lang w:val="ru-RU"/>
              </w:rPr>
              <w:t>5</w:t>
            </w:r>
            <w:r w:rsidR="0082765D" w:rsidRPr="00C47B0F">
              <w:rPr>
                <w:snapToGrid/>
                <w:szCs w:val="24"/>
                <w:lang w:val="ru-RU"/>
              </w:rPr>
              <w:t xml:space="preserve">. </w:t>
            </w:r>
            <w:r w:rsidR="009F0B39" w:rsidRPr="005E17BC">
              <w:rPr>
                <w:snapToGrid/>
                <w:szCs w:val="24"/>
                <w:lang w:val="bg-BG"/>
              </w:rPr>
              <w:t>Приложение</w:t>
            </w:r>
            <w:r w:rsidR="009F0B39">
              <w:rPr>
                <w:snapToGrid/>
                <w:szCs w:val="24"/>
                <w:lang w:val="bg-BG"/>
              </w:rPr>
              <w:t xml:space="preserve"> </w:t>
            </w:r>
            <w:r>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D524F7E"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9C0779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B93F3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8B9F206"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5086A4FF"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5874BC27" w14:textId="77777777"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9F0B39" w:rsidRPr="00C47B0F" w14:paraId="00DDC07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EC8781D" w14:textId="77777777" w:rsidR="009F0B39" w:rsidRPr="00726BF9" w:rsidRDefault="007B7C6A" w:rsidP="0056303B">
            <w:pPr>
              <w:tabs>
                <w:tab w:val="left" w:pos="318"/>
              </w:tabs>
              <w:spacing w:before="40" w:after="120" w:line="240" w:lineRule="exact"/>
              <w:ind w:left="34"/>
              <w:jc w:val="both"/>
              <w:rPr>
                <w:rFonts w:eastAsia="Calibri"/>
                <w:snapToGrid/>
                <w:szCs w:val="24"/>
                <w:lang w:val="bg-BG"/>
              </w:rPr>
            </w:pPr>
            <w:r w:rsidRPr="00726BF9">
              <w:rPr>
                <w:rFonts w:eastAsia="Calibri"/>
                <w:snapToGrid/>
                <w:szCs w:val="24"/>
                <w:lang w:val="ru-RU"/>
              </w:rPr>
              <w:t>6</w:t>
            </w:r>
            <w:r w:rsidR="0056303B" w:rsidRPr="00726BF9">
              <w:rPr>
                <w:rFonts w:eastAsia="Calibri"/>
                <w:snapToGrid/>
                <w:szCs w:val="24"/>
                <w:lang w:val="bg-BG"/>
              </w:rPr>
              <w:t>.</w:t>
            </w:r>
            <w:r w:rsidR="009F0B39" w:rsidRPr="00726BF9">
              <w:rPr>
                <w:rFonts w:eastAsia="Calibri"/>
                <w:snapToGrid/>
                <w:szCs w:val="24"/>
                <w:lang w:val="bg-BG"/>
              </w:rPr>
              <w:t xml:space="preserve">Удостоверение за актуално състояние на </w:t>
            </w:r>
            <w:r w:rsidR="00810901" w:rsidRPr="00726BF9">
              <w:rPr>
                <w:rFonts w:eastAsia="Calibri"/>
                <w:b/>
                <w:snapToGrid/>
                <w:szCs w:val="24"/>
                <w:lang w:val="bg-BG"/>
              </w:rPr>
              <w:t>КАНДИДАТА</w:t>
            </w:r>
            <w:r w:rsidR="00810901" w:rsidRPr="00726BF9">
              <w:rPr>
                <w:rFonts w:eastAsia="Calibri"/>
                <w:snapToGrid/>
                <w:szCs w:val="24"/>
                <w:lang w:val="bg-BG"/>
              </w:rPr>
              <w:t xml:space="preserve"> </w:t>
            </w:r>
            <w:r w:rsidR="009F0B39" w:rsidRPr="00726BF9">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0BB4C210" w14:textId="77777777" w:rsidR="009F0B39" w:rsidRDefault="009F0B39" w:rsidP="002C0CC7">
            <w:pPr>
              <w:tabs>
                <w:tab w:val="left" w:pos="318"/>
              </w:tabs>
              <w:spacing w:before="40" w:after="120" w:line="240" w:lineRule="exact"/>
              <w:ind w:left="34"/>
              <w:jc w:val="both"/>
              <w:rPr>
                <w:ins w:id="6" w:author="Nadia Ognyanova" w:date="2018-04-04T10:33:00Z"/>
                <w:rFonts w:eastAsia="Calibri"/>
                <w:b/>
                <w:i/>
                <w:snapToGrid/>
                <w:szCs w:val="24"/>
                <w:lang w:val="bg-BG"/>
              </w:rPr>
            </w:pPr>
            <w:r w:rsidRPr="00F47123">
              <w:rPr>
                <w:rFonts w:eastAsia="Calibri"/>
                <w:b/>
                <w:i/>
                <w:snapToGrid/>
                <w:szCs w:val="24"/>
                <w:lang w:val="bg-BG"/>
              </w:rPr>
              <w:t xml:space="preserve">В случай, че кандидатът е регистриран по Закона за </w:t>
            </w:r>
            <w:r w:rsidRPr="00F47123">
              <w:rPr>
                <w:rFonts w:eastAsia="Calibri"/>
                <w:b/>
                <w:i/>
                <w:snapToGrid/>
                <w:szCs w:val="24"/>
                <w:lang w:val="bg-BG"/>
              </w:rPr>
              <w:lastRenderedPageBreak/>
              <w:t>Търговския регистър</w:t>
            </w:r>
            <w:r w:rsidR="002C0CC7">
              <w:rPr>
                <w:rFonts w:eastAsia="Calibri"/>
                <w:b/>
                <w:i/>
                <w:snapToGrid/>
                <w:szCs w:val="24"/>
                <w:lang w:val="bg-BG"/>
              </w:rPr>
              <w:t xml:space="preserve"> или информацията е публична</w:t>
            </w:r>
            <w:r w:rsidRPr="00F47123">
              <w:rPr>
                <w:rFonts w:eastAsia="Calibri"/>
                <w:b/>
                <w:i/>
                <w:snapToGrid/>
                <w:szCs w:val="24"/>
                <w:lang w:val="bg-BG"/>
              </w:rPr>
              <w:t>, това обстоятелство ще се проверява по служебен път</w:t>
            </w:r>
            <w:r w:rsidR="002C0CC7">
              <w:rPr>
                <w:rFonts w:eastAsia="Calibri"/>
                <w:b/>
                <w:i/>
                <w:snapToGrid/>
                <w:szCs w:val="24"/>
                <w:lang w:val="bg-BG"/>
              </w:rPr>
              <w:t>.</w:t>
            </w:r>
          </w:p>
          <w:p w14:paraId="308584E7" w14:textId="77777777" w:rsidR="00DB7012" w:rsidRDefault="00DB7012" w:rsidP="00DB7012">
            <w:pPr>
              <w:tabs>
                <w:tab w:val="left" w:pos="-284"/>
              </w:tabs>
              <w:spacing w:before="120" w:after="120"/>
              <w:jc w:val="both"/>
              <w:rPr>
                <w:szCs w:val="24"/>
              </w:rPr>
            </w:pPr>
            <w:proofErr w:type="spellStart"/>
            <w:r>
              <w:rPr>
                <w:szCs w:val="24"/>
              </w:rPr>
              <w:t>Не</w:t>
            </w:r>
            <w:proofErr w:type="spellEnd"/>
            <w:r>
              <w:rPr>
                <w:szCs w:val="24"/>
              </w:rPr>
              <w:t xml:space="preserve"> е </w:t>
            </w:r>
            <w:proofErr w:type="spellStart"/>
            <w:r>
              <w:rPr>
                <w:szCs w:val="24"/>
              </w:rPr>
              <w:t>приложимо</w:t>
            </w:r>
            <w:proofErr w:type="spellEnd"/>
            <w:r>
              <w:rPr>
                <w:szCs w:val="24"/>
              </w:rPr>
              <w:t xml:space="preserve"> </w:t>
            </w:r>
            <w:proofErr w:type="spellStart"/>
            <w:r>
              <w:rPr>
                <w:szCs w:val="24"/>
              </w:rPr>
              <w:t>за</w:t>
            </w:r>
            <w:proofErr w:type="spellEnd"/>
            <w:r>
              <w:rPr>
                <w:szCs w:val="24"/>
              </w:rPr>
              <w:t xml:space="preserve"> </w:t>
            </w:r>
            <w:proofErr w:type="spellStart"/>
            <w:r>
              <w:rPr>
                <w:szCs w:val="24"/>
              </w:rPr>
              <w:t>общини</w:t>
            </w:r>
            <w:proofErr w:type="spellEnd"/>
            <w:r>
              <w:rPr>
                <w:szCs w:val="24"/>
              </w:rPr>
              <w:t>.</w:t>
            </w:r>
          </w:p>
          <w:p w14:paraId="0D486863" w14:textId="77777777" w:rsidR="00DB7012" w:rsidRPr="00F47123" w:rsidRDefault="00DB7012" w:rsidP="002C0CC7">
            <w:pPr>
              <w:tabs>
                <w:tab w:val="left" w:pos="318"/>
              </w:tabs>
              <w:spacing w:before="40" w:after="120" w:line="240" w:lineRule="exact"/>
              <w:ind w:left="34"/>
              <w:jc w:val="both"/>
              <w:rPr>
                <w:rFonts w:eastAsia="Calibri"/>
                <w:b/>
                <w: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DD968F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89CC51E"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142CD45"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AC97A79"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1E6C6CD2"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409772DB" w14:textId="77777777"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 xml:space="preserve">В случай че кандидатът не е представил удостоверение за </w:t>
            </w:r>
            <w:r w:rsidRPr="00FF0A42">
              <w:rPr>
                <w:rFonts w:eastAsia="Calibri"/>
                <w:snapToGrid/>
                <w:szCs w:val="24"/>
                <w:lang w:val="bg-BG"/>
              </w:rPr>
              <w:lastRenderedPageBreak/>
              <w:t>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2C0CC7">
              <w:rPr>
                <w:rFonts w:eastAsia="Calibri"/>
                <w:snapToGrid/>
                <w:szCs w:val="24"/>
                <w:lang w:val="bg-BG"/>
              </w:rPr>
              <w:t xml:space="preserve"> или други регистри</w:t>
            </w:r>
            <w:r w:rsidRPr="00FF0A42">
              <w:rPr>
                <w:rFonts w:eastAsia="Calibri"/>
                <w:snapToGrid/>
                <w:szCs w:val="24"/>
                <w:lang w:val="bg-BG"/>
              </w:rPr>
              <w:t>, същото ще бъде изискано от кандидата като пояснителна информация.</w:t>
            </w:r>
          </w:p>
          <w:p w14:paraId="0D1E08BD" w14:textId="77777777"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5441F195" w14:textId="77777777" w:rsidR="009F0B39" w:rsidRPr="00FF0A42"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търговския регистър) </w:t>
            </w:r>
            <w:r w:rsidRPr="00FF0A42">
              <w:rPr>
                <w:rFonts w:eastAsia="Calibri"/>
                <w:snapToGrid/>
                <w:szCs w:val="24"/>
                <w:lang w:val="bg-BG"/>
              </w:rPr>
              <w:t>е основание за отхвърляне на проектното предложение.</w:t>
            </w:r>
          </w:p>
        </w:tc>
      </w:tr>
      <w:tr w:rsidR="009F0B39" w:rsidRPr="006E1FED" w14:paraId="3CDC30FA" w14:textId="77777777" w:rsidTr="00EC1607">
        <w:trPr>
          <w:trHeight w:val="699"/>
        </w:trPr>
        <w:tc>
          <w:tcPr>
            <w:tcW w:w="6494" w:type="dxa"/>
            <w:gridSpan w:val="4"/>
            <w:tcBorders>
              <w:top w:val="single" w:sz="4" w:space="0" w:color="auto"/>
              <w:left w:val="single" w:sz="4" w:space="0" w:color="auto"/>
              <w:bottom w:val="single" w:sz="4" w:space="0" w:color="auto"/>
              <w:right w:val="single" w:sz="4" w:space="0" w:color="auto"/>
            </w:tcBorders>
          </w:tcPr>
          <w:p w14:paraId="562C6453" w14:textId="77777777" w:rsidR="00EC1607" w:rsidRDefault="00817FD3" w:rsidP="008132B4">
            <w:pPr>
              <w:tabs>
                <w:tab w:val="left" w:pos="318"/>
              </w:tabs>
              <w:spacing w:before="40" w:after="120" w:line="240" w:lineRule="exact"/>
              <w:jc w:val="both"/>
              <w:rPr>
                <w:rFonts w:eastAsia="Calibri"/>
                <w:snapToGrid/>
                <w:szCs w:val="24"/>
                <w:lang w:val="bg-BG"/>
              </w:rPr>
            </w:pPr>
            <w:r w:rsidRPr="00C47B0F">
              <w:rPr>
                <w:rFonts w:eastAsia="Calibri"/>
                <w:snapToGrid/>
                <w:szCs w:val="24"/>
                <w:lang w:val="ru-RU"/>
              </w:rPr>
              <w:lastRenderedPageBreak/>
              <w:t>7</w:t>
            </w:r>
            <w:r w:rsidR="0056303B" w:rsidRPr="002C550E">
              <w:rPr>
                <w:rFonts w:eastAsia="Calibri"/>
                <w:snapToGrid/>
                <w:szCs w:val="24"/>
                <w:lang w:val="bg-BG"/>
              </w:rPr>
              <w:t>.</w:t>
            </w:r>
            <w:r w:rsidR="0016096E" w:rsidRPr="00C47B0F">
              <w:rPr>
                <w:rFonts w:eastAsia="Calibri"/>
                <w:snapToGrid/>
                <w:szCs w:val="24"/>
                <w:lang w:val="ru-RU"/>
              </w:rPr>
              <w:t xml:space="preserve"> </w:t>
            </w:r>
            <w:r w:rsidR="008132B4" w:rsidRPr="002C550E">
              <w:rPr>
                <w:rFonts w:eastAsia="Calibri"/>
                <w:snapToGrid/>
                <w:szCs w:val="24"/>
                <w:lang w:val="bg-BG"/>
              </w:rPr>
              <w:t xml:space="preserve">Счетоводен баланс на </w:t>
            </w:r>
            <w:r w:rsidR="008132B4" w:rsidRPr="002C550E">
              <w:rPr>
                <w:rFonts w:eastAsia="Calibri"/>
                <w:b/>
                <w:snapToGrid/>
                <w:szCs w:val="24"/>
                <w:lang w:val="bg-BG"/>
              </w:rPr>
              <w:t>КАНДИДАТА</w:t>
            </w:r>
            <w:r w:rsidR="008132B4" w:rsidRPr="002C550E">
              <w:rPr>
                <w:rFonts w:eastAsia="Calibri"/>
                <w:snapToGrid/>
                <w:szCs w:val="24"/>
                <w:lang w:val="bg-BG"/>
              </w:rPr>
              <w:t xml:space="preserve"> </w:t>
            </w:r>
            <w:r w:rsidR="008132B4">
              <w:rPr>
                <w:rFonts w:eastAsia="Calibri"/>
                <w:snapToGrid/>
                <w:szCs w:val="24"/>
                <w:lang w:val="bg-BG"/>
              </w:rPr>
              <w:t>за текущата</w:t>
            </w:r>
            <w:r w:rsidR="002720A1">
              <w:rPr>
                <w:rStyle w:val="a3"/>
                <w:rFonts w:eastAsia="Calibri"/>
                <w:snapToGrid/>
                <w:szCs w:val="24"/>
                <w:lang w:val="bg-BG"/>
              </w:rPr>
              <w:footnoteReference w:id="1"/>
            </w:r>
            <w:r w:rsidR="008132B4">
              <w:rPr>
                <w:rFonts w:eastAsia="Calibri"/>
                <w:snapToGrid/>
                <w:szCs w:val="24"/>
                <w:lang w:val="bg-BG"/>
              </w:rPr>
              <w:t xml:space="preserve"> финансова година</w:t>
            </w:r>
            <w:r w:rsidR="002720A1">
              <w:rPr>
                <w:rFonts w:eastAsia="Calibri"/>
                <w:snapToGrid/>
                <w:szCs w:val="24"/>
                <w:lang w:val="bg-BG"/>
              </w:rPr>
              <w:t xml:space="preserve"> – сканиран и прикачен</w:t>
            </w:r>
            <w:r w:rsidR="008132B4" w:rsidRPr="002C550E">
              <w:rPr>
                <w:rFonts w:eastAsia="Calibri"/>
                <w:snapToGrid/>
                <w:szCs w:val="24"/>
                <w:lang w:val="bg-BG"/>
              </w:rPr>
              <w:t xml:space="preserve"> в ИСУН 2020.</w:t>
            </w:r>
            <w:r w:rsidR="002720A1">
              <w:rPr>
                <w:rFonts w:eastAsia="Calibri"/>
                <w:snapToGrid/>
                <w:szCs w:val="24"/>
                <w:lang w:val="bg-BG"/>
              </w:rPr>
              <w:t xml:space="preserve"> /</w:t>
            </w:r>
            <w:r w:rsidR="00726BF9">
              <w:rPr>
                <w:rFonts w:eastAsia="Calibri"/>
                <w:snapToGrid/>
                <w:szCs w:val="24"/>
                <w:lang w:val="bg-BG"/>
              </w:rPr>
              <w:t xml:space="preserve"> </w:t>
            </w:r>
            <w:r w:rsidR="002720A1">
              <w:rPr>
                <w:rFonts w:eastAsia="Calibri"/>
                <w:snapToGrid/>
                <w:szCs w:val="24"/>
                <w:lang w:val="bg-BG"/>
              </w:rPr>
              <w:t>н</w:t>
            </w:r>
            <w:r w:rsidR="00EC1607" w:rsidRPr="00EC1607">
              <w:rPr>
                <w:rFonts w:eastAsia="Calibri"/>
                <w:snapToGrid/>
                <w:szCs w:val="24"/>
                <w:lang w:val="bg-BG"/>
              </w:rPr>
              <w:t>еприложимо за кандидати- общини/</w:t>
            </w:r>
          </w:p>
          <w:tbl>
            <w:tblPr>
              <w:tblW w:w="0" w:type="auto"/>
              <w:tblBorders>
                <w:top w:val="nil"/>
                <w:left w:val="nil"/>
                <w:bottom w:val="nil"/>
                <w:right w:val="nil"/>
              </w:tblBorders>
              <w:tblLayout w:type="fixed"/>
              <w:tblLook w:val="0000" w:firstRow="0" w:lastRow="0" w:firstColumn="0" w:lastColumn="0" w:noHBand="0" w:noVBand="0"/>
            </w:tblPr>
            <w:tblGrid>
              <w:gridCol w:w="5027"/>
            </w:tblGrid>
            <w:tr w:rsidR="00EC1607" w:rsidRPr="00EC1607" w14:paraId="0C28F152" w14:textId="77777777">
              <w:trPr>
                <w:trHeight w:val="377"/>
              </w:trPr>
              <w:tc>
                <w:tcPr>
                  <w:tcW w:w="5027" w:type="dxa"/>
                </w:tcPr>
                <w:p w14:paraId="0011A39E" w14:textId="77777777" w:rsidR="00EC1607" w:rsidRPr="00EC1607" w:rsidRDefault="00EC1607" w:rsidP="00EC1607">
                  <w:pPr>
                    <w:autoSpaceDE w:val="0"/>
                    <w:autoSpaceDN w:val="0"/>
                    <w:adjustRightInd w:val="0"/>
                    <w:rPr>
                      <w:snapToGrid/>
                      <w:color w:val="000000"/>
                      <w:szCs w:val="24"/>
                      <w:lang w:val="bg-BG" w:eastAsia="bg-BG"/>
                    </w:rPr>
                  </w:pPr>
                  <w:r w:rsidRPr="00EC1607">
                    <w:rPr>
                      <w:rFonts w:ascii="Symbol" w:hAnsi="Symbol"/>
                      <w:snapToGrid/>
                      <w:color w:val="000000"/>
                      <w:szCs w:val="24"/>
                      <w:lang w:val="bg-BG" w:eastAsia="bg-BG"/>
                    </w:rPr>
                    <w:t></w:t>
                  </w:r>
                  <w:r w:rsidRPr="00EC1607">
                    <w:rPr>
                      <w:rFonts w:ascii="Symbol" w:hAnsi="Symbol"/>
                      <w:snapToGrid/>
                      <w:color w:val="000000"/>
                      <w:szCs w:val="24"/>
                      <w:lang w:val="bg-BG" w:eastAsia="bg-BG"/>
                    </w:rPr>
                    <w:t></w:t>
                  </w:r>
                  <w:r w:rsidRPr="00EC1607">
                    <w:rPr>
                      <w:snapToGrid/>
                      <w:color w:val="000000"/>
                      <w:szCs w:val="24"/>
                      <w:lang w:val="bg-BG" w:eastAsia="bg-BG"/>
                    </w:rPr>
                    <w:t xml:space="preserve">За </w:t>
                  </w:r>
                  <w:proofErr w:type="spellStart"/>
                  <w:r w:rsidRPr="00EC1607">
                    <w:rPr>
                      <w:snapToGrid/>
                      <w:color w:val="000000"/>
                      <w:szCs w:val="24"/>
                      <w:lang w:val="bg-BG" w:eastAsia="bg-BG"/>
                    </w:rPr>
                    <w:t>новорегистрираните</w:t>
                  </w:r>
                  <w:proofErr w:type="spellEnd"/>
                  <w:r w:rsidRPr="00EC1607">
                    <w:rPr>
                      <w:snapToGrid/>
                      <w:color w:val="000000"/>
                      <w:szCs w:val="24"/>
                      <w:lang w:val="bg-BG" w:eastAsia="bg-BG"/>
                    </w:rPr>
                    <w:t xml:space="preserve">/новосъздадените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 </w:t>
                  </w:r>
                </w:p>
                <w:p w14:paraId="3FBE8CB6" w14:textId="77777777" w:rsidR="00EC1607" w:rsidRPr="00EC1607" w:rsidRDefault="00EC1607" w:rsidP="00EC1607">
                  <w:pPr>
                    <w:autoSpaceDE w:val="0"/>
                    <w:autoSpaceDN w:val="0"/>
                    <w:adjustRightInd w:val="0"/>
                    <w:rPr>
                      <w:snapToGrid/>
                      <w:color w:val="000000"/>
                      <w:sz w:val="19"/>
                      <w:szCs w:val="19"/>
                      <w:lang w:val="bg-BG" w:eastAsia="bg-BG"/>
                    </w:rPr>
                  </w:pPr>
                </w:p>
              </w:tc>
            </w:tr>
          </w:tbl>
          <w:p w14:paraId="19BE97AE" w14:textId="77777777" w:rsidR="00EC1607" w:rsidRPr="00EC1607" w:rsidRDefault="00EC1607" w:rsidP="008132B4">
            <w:pPr>
              <w:tabs>
                <w:tab w:val="left" w:pos="318"/>
              </w:tabs>
              <w:spacing w:before="40" w:after="120" w:line="240" w:lineRule="exact"/>
              <w:jc w:val="both"/>
              <w:rPr>
                <w:rFonts w:eastAsia="Calibri"/>
                <w:i/>
                <w:snapToGrid/>
                <w:szCs w:val="24"/>
                <w:lang w:val="en-US"/>
              </w:rPr>
            </w:pPr>
            <w:r w:rsidRPr="00EC1607">
              <w:rPr>
                <w:rFonts w:eastAsia="Calibri"/>
                <w:i/>
                <w:snapToGrid/>
                <w:szCs w:val="24"/>
                <w:lang w:val="en-US"/>
              </w:rPr>
              <w:t xml:space="preserve">В </w:t>
            </w:r>
            <w:proofErr w:type="spellStart"/>
            <w:r w:rsidRPr="00EC1607">
              <w:rPr>
                <w:rFonts w:eastAsia="Calibri"/>
                <w:i/>
                <w:snapToGrid/>
                <w:szCs w:val="24"/>
                <w:lang w:val="en-US"/>
              </w:rPr>
              <w:t>случай</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че</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посочените</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документи</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са</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оповестени</w:t>
            </w:r>
            <w:proofErr w:type="spellEnd"/>
            <w:r w:rsidRPr="00EC1607">
              <w:rPr>
                <w:rFonts w:eastAsia="Calibri"/>
                <w:i/>
                <w:snapToGrid/>
                <w:szCs w:val="24"/>
                <w:lang w:val="en-US"/>
              </w:rPr>
              <w:t xml:space="preserve"> в ТР </w:t>
            </w:r>
            <w:proofErr w:type="spellStart"/>
            <w:r w:rsidRPr="00EC1607">
              <w:rPr>
                <w:rFonts w:eastAsia="Calibri"/>
                <w:i/>
                <w:snapToGrid/>
                <w:szCs w:val="24"/>
                <w:lang w:val="en-US"/>
              </w:rPr>
              <w:t>ще</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бъде</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извършена</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проверка</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по</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служебен</w:t>
            </w:r>
            <w:proofErr w:type="spellEnd"/>
            <w:r w:rsidRPr="00EC1607">
              <w:rPr>
                <w:rFonts w:eastAsia="Calibri"/>
                <w:i/>
                <w:snapToGrid/>
                <w:szCs w:val="24"/>
                <w:lang w:val="en-US"/>
              </w:rPr>
              <w:t xml:space="preserve"> </w:t>
            </w:r>
            <w:proofErr w:type="spellStart"/>
            <w:r w:rsidRPr="00EC1607">
              <w:rPr>
                <w:rFonts w:eastAsia="Calibri"/>
                <w:i/>
                <w:snapToGrid/>
                <w:szCs w:val="24"/>
                <w:lang w:val="en-US"/>
              </w:rPr>
              <w:t>път</w:t>
            </w:r>
            <w:proofErr w:type="spellEnd"/>
            <w:r w:rsidRPr="00EC1607">
              <w:rPr>
                <w:rFonts w:eastAsia="Calibri"/>
                <w:i/>
                <w:snapToGrid/>
                <w:szCs w:val="24"/>
                <w:lang w:val="en-US"/>
              </w:rPr>
              <w:t>.</w:t>
            </w:r>
          </w:p>
          <w:p w14:paraId="3FCDAD3A" w14:textId="77777777" w:rsidR="009F0B39" w:rsidRPr="00EC1607" w:rsidRDefault="008132B4" w:rsidP="00EC1607">
            <w:pPr>
              <w:tabs>
                <w:tab w:val="left" w:pos="460"/>
              </w:tabs>
              <w:spacing w:before="40" w:after="120" w:line="240" w:lineRule="exact"/>
              <w:ind w:left="34"/>
              <w:jc w:val="both"/>
              <w:rPr>
                <w:rFonts w:eastAsia="Calibri"/>
                <w:snapToGrid/>
                <w:szCs w:val="24"/>
                <w:lang w:val="en-US"/>
              </w:rPr>
            </w:pPr>
            <w:r w:rsidRPr="002C550E">
              <w:rPr>
                <w:rFonts w:eastAsia="Calibri"/>
                <w:snapToGrid/>
                <w:szCs w:val="24"/>
                <w:lang w:val="bg-BG"/>
              </w:rPr>
              <w:t>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Във финансовите отчети се посочва името на лицето и се поставят печатът на предприятието и печатът на счетоводното предприятие.</w:t>
            </w:r>
          </w:p>
        </w:tc>
        <w:tc>
          <w:tcPr>
            <w:tcW w:w="594" w:type="dxa"/>
            <w:gridSpan w:val="2"/>
            <w:tcBorders>
              <w:top w:val="single" w:sz="4" w:space="0" w:color="auto"/>
              <w:left w:val="single" w:sz="4" w:space="0" w:color="auto"/>
              <w:bottom w:val="single" w:sz="4" w:space="0" w:color="auto"/>
              <w:right w:val="single" w:sz="4" w:space="0" w:color="auto"/>
            </w:tcBorders>
          </w:tcPr>
          <w:p w14:paraId="507B5AB1"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753233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B7B234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E04AE35" w14:textId="77777777" w:rsidR="008132B4" w:rsidRDefault="008132B4" w:rsidP="008132B4">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149C2489" w14:textId="77777777" w:rsidR="008132B4" w:rsidRPr="00AD0D88" w:rsidRDefault="008132B4" w:rsidP="008132B4">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45326A38" w14:textId="77777777" w:rsidR="008132B4" w:rsidRPr="00F0728B" w:rsidRDefault="008132B4" w:rsidP="008132B4">
            <w:pPr>
              <w:spacing w:after="160" w:line="259" w:lineRule="auto"/>
              <w:jc w:val="both"/>
              <w:rPr>
                <w:rFonts w:eastAsia="Calibri"/>
                <w:snapToGrid/>
                <w:szCs w:val="24"/>
                <w:lang w:val="bg-BG"/>
              </w:rPr>
            </w:pPr>
            <w:r w:rsidRPr="00F0728B">
              <w:rPr>
                <w:rFonts w:eastAsia="Calibri"/>
                <w:snapToGrid/>
                <w:szCs w:val="24"/>
                <w:lang w:val="bg-BG"/>
              </w:rPr>
              <w:t xml:space="preserve">В случай че не </w:t>
            </w:r>
            <w:r w:rsidR="006312FE">
              <w:rPr>
                <w:rFonts w:eastAsia="Calibri"/>
                <w:snapToGrid/>
                <w:szCs w:val="24"/>
                <w:lang w:val="bg-BG"/>
              </w:rPr>
              <w:t>е</w:t>
            </w:r>
            <w:r>
              <w:rPr>
                <w:rFonts w:eastAsia="Calibri"/>
                <w:snapToGrid/>
                <w:szCs w:val="24"/>
                <w:lang w:val="bg-BG"/>
              </w:rPr>
              <w:t xml:space="preserve">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за съответн</w:t>
            </w:r>
            <w:r>
              <w:rPr>
                <w:rFonts w:eastAsia="Calibri"/>
                <w:snapToGrid/>
                <w:szCs w:val="24"/>
                <w:lang w:val="bg-BG"/>
              </w:rPr>
              <w:t>ата</w:t>
            </w:r>
            <w:r w:rsidRPr="00F0728B">
              <w:rPr>
                <w:rFonts w:eastAsia="Calibri"/>
                <w:snapToGrid/>
                <w:szCs w:val="24"/>
                <w:lang w:val="bg-BG"/>
              </w:rPr>
              <w:t xml:space="preserve"> финансов</w:t>
            </w:r>
            <w:r>
              <w:rPr>
                <w:rFonts w:eastAsia="Calibri"/>
                <w:snapToGrid/>
                <w:szCs w:val="24"/>
                <w:lang w:val="bg-BG"/>
              </w:rPr>
              <w:t>а</w:t>
            </w:r>
            <w:r w:rsidRPr="00F0728B">
              <w:rPr>
                <w:rFonts w:eastAsia="Calibri"/>
                <w:snapToGrid/>
                <w:szCs w:val="24"/>
                <w:lang w:val="bg-BG"/>
              </w:rPr>
              <w:t xml:space="preserve"> годин</w:t>
            </w:r>
            <w:r>
              <w:rPr>
                <w:rFonts w:eastAsia="Calibri"/>
                <w:snapToGrid/>
                <w:szCs w:val="24"/>
                <w:lang w:val="bg-BG"/>
              </w:rPr>
              <w:t>а и не мо</w:t>
            </w:r>
            <w:r w:rsidR="006312FE">
              <w:rPr>
                <w:rFonts w:eastAsia="Calibri"/>
                <w:snapToGrid/>
                <w:szCs w:val="24"/>
                <w:lang w:val="bg-BG"/>
              </w:rPr>
              <w:t>же</w:t>
            </w:r>
            <w:r>
              <w:rPr>
                <w:rFonts w:eastAsia="Calibri"/>
                <w:snapToGrid/>
                <w:szCs w:val="24"/>
                <w:lang w:val="bg-BG"/>
              </w:rPr>
              <w:t xml:space="preserve"> да бъд</w:t>
            </w:r>
            <w:r w:rsidR="006312FE">
              <w:rPr>
                <w:rFonts w:eastAsia="Calibri"/>
                <w:snapToGrid/>
                <w:szCs w:val="24"/>
                <w:lang w:val="bg-BG"/>
              </w:rPr>
              <w:t>е</w:t>
            </w:r>
            <w:r>
              <w:rPr>
                <w:rFonts w:eastAsia="Calibri"/>
                <w:snapToGrid/>
                <w:szCs w:val="24"/>
                <w:lang w:val="bg-BG"/>
              </w:rPr>
              <w:t xml:space="preserve"> проверен в търговския регистър</w:t>
            </w:r>
            <w:r w:rsidRPr="00F0728B">
              <w:rPr>
                <w:rFonts w:eastAsia="Calibri"/>
                <w:snapToGrid/>
                <w:szCs w:val="24"/>
                <w:lang w:val="bg-BG"/>
              </w:rPr>
              <w:t>, същи</w:t>
            </w:r>
            <w:r w:rsidR="006312FE">
              <w:rPr>
                <w:rFonts w:eastAsia="Calibri"/>
                <w:snapToGrid/>
                <w:szCs w:val="24"/>
                <w:lang w:val="bg-BG"/>
              </w:rPr>
              <w:t>я</w:t>
            </w:r>
            <w:r w:rsidRPr="00F0728B">
              <w:rPr>
                <w:rFonts w:eastAsia="Calibri"/>
                <w:snapToGrid/>
                <w:szCs w:val="24"/>
                <w:lang w:val="bg-BG"/>
              </w:rPr>
              <w:t xml:space="preserve"> ще бъдат изискан като пояснителна информация.</w:t>
            </w:r>
          </w:p>
          <w:p w14:paraId="3A21C700" w14:textId="77777777" w:rsidR="009F0B39" w:rsidRPr="00FF0A42" w:rsidRDefault="008132B4" w:rsidP="006312FE">
            <w:pPr>
              <w:spacing w:after="60" w:line="259" w:lineRule="auto"/>
              <w:jc w:val="both"/>
              <w:rPr>
                <w:rFonts w:eastAsia="Calibri"/>
                <w:snapToGrid/>
                <w:szCs w:val="24"/>
                <w:lang w:val="bg-BG"/>
              </w:rPr>
            </w:pPr>
            <w:r w:rsidRPr="00F0728B">
              <w:rPr>
                <w:rFonts w:eastAsia="Calibri"/>
                <w:snapToGrid/>
                <w:szCs w:val="24"/>
                <w:lang w:val="bg-BG"/>
              </w:rPr>
              <w:t>Счетоводни</w:t>
            </w:r>
            <w:r w:rsidR="006312FE">
              <w:rPr>
                <w:rFonts w:eastAsia="Calibri"/>
                <w:snapToGrid/>
                <w:szCs w:val="24"/>
                <w:lang w:val="bg-BG"/>
              </w:rPr>
              <w:t>ят</w:t>
            </w:r>
            <w:r w:rsidRPr="00F0728B">
              <w:rPr>
                <w:rFonts w:eastAsia="Calibri"/>
                <w:snapToGrid/>
                <w:szCs w:val="24"/>
                <w:lang w:val="bg-BG"/>
              </w:rPr>
              <w:t xml:space="preserve"> </w:t>
            </w:r>
            <w:r w:rsidR="006312FE">
              <w:rPr>
                <w:rFonts w:eastAsia="Calibri"/>
                <w:snapToGrid/>
                <w:szCs w:val="24"/>
                <w:lang w:val="bg-BG"/>
              </w:rPr>
              <w:t>баланс</w:t>
            </w:r>
            <w:r w:rsidRPr="00F0728B">
              <w:rPr>
                <w:rFonts w:eastAsia="Calibri"/>
                <w:snapToGrid/>
                <w:szCs w:val="24"/>
                <w:lang w:val="bg-BG"/>
              </w:rPr>
              <w:t xml:space="preserve"> следва да се представ</w:t>
            </w:r>
            <w:r w:rsidR="006312FE">
              <w:rPr>
                <w:rFonts w:eastAsia="Calibri"/>
                <w:snapToGrid/>
                <w:szCs w:val="24"/>
                <w:lang w:val="bg-BG"/>
              </w:rPr>
              <w:t>и</w:t>
            </w:r>
            <w:r w:rsidRPr="00F0728B">
              <w:rPr>
                <w:rFonts w:eastAsia="Calibri"/>
                <w:snapToGrid/>
                <w:szCs w:val="24"/>
                <w:lang w:val="bg-BG"/>
              </w:rPr>
              <w:t xml:space="preserve"> в срока, определен от оценителната комисия. Непредставянето </w:t>
            </w:r>
            <w:r w:rsidR="006312FE">
              <w:rPr>
                <w:rFonts w:eastAsia="Calibri"/>
                <w:snapToGrid/>
                <w:szCs w:val="24"/>
                <w:lang w:val="bg-BG"/>
              </w:rPr>
              <w:t>му</w:t>
            </w:r>
            <w:r w:rsidRPr="00F0728B">
              <w:rPr>
                <w:rFonts w:eastAsia="Calibri"/>
                <w:snapToGrid/>
                <w:szCs w:val="24"/>
                <w:lang w:val="bg-BG"/>
              </w:rPr>
              <w:t xml:space="preserve"> е основание за отхвърляне на проектното предложение.</w:t>
            </w:r>
          </w:p>
        </w:tc>
      </w:tr>
      <w:tr w:rsidR="00FA4D2B" w:rsidRPr="00C47B0F" w14:paraId="7D3F199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B6EA0D2" w14:textId="1E887D10" w:rsidR="00980DF1" w:rsidRPr="001F68FA" w:rsidRDefault="00361CF8" w:rsidP="00980DF1">
            <w:pPr>
              <w:tabs>
                <w:tab w:val="left" w:pos="4820"/>
              </w:tabs>
              <w:spacing w:before="120" w:after="120"/>
              <w:jc w:val="both"/>
              <w:rPr>
                <w:szCs w:val="24"/>
              </w:rPr>
            </w:pPr>
            <w:r>
              <w:rPr>
                <w:rFonts w:eastAsia="Calibri"/>
                <w:snapToGrid/>
                <w:szCs w:val="24"/>
                <w:lang w:val="bg-BG"/>
              </w:rPr>
              <w:t>8</w:t>
            </w:r>
            <w:r w:rsidR="0056303B">
              <w:rPr>
                <w:rFonts w:eastAsia="Calibri"/>
                <w:snapToGrid/>
                <w:szCs w:val="24"/>
                <w:lang w:val="bg-BG"/>
              </w:rPr>
              <w:t>.</w:t>
            </w:r>
            <w:r w:rsidR="00817FD3">
              <w:rPr>
                <w:rFonts w:eastAsia="Calibri"/>
                <w:snapToGrid/>
                <w:szCs w:val="24"/>
                <w:lang w:val="bg-BG"/>
              </w:rPr>
              <w:t xml:space="preserve"> </w:t>
            </w:r>
            <w:r w:rsidR="00402EBE">
              <w:rPr>
                <w:rFonts w:eastAsia="Calibri"/>
                <w:snapToGrid/>
                <w:szCs w:val="24"/>
                <w:lang w:val="bg-BG"/>
              </w:rPr>
              <w:t>В случай че кандидатът е обучаваща</w:t>
            </w:r>
            <w:r w:rsidR="00402EBE" w:rsidRPr="006673CA">
              <w:rPr>
                <w:rFonts w:eastAsia="Calibri"/>
                <w:snapToGrid/>
                <w:szCs w:val="24"/>
                <w:lang w:val="bg-BG"/>
              </w:rPr>
              <w:t xml:space="preserve"> институция действа</w:t>
            </w:r>
            <w:r w:rsidR="00402EBE">
              <w:rPr>
                <w:rFonts w:eastAsia="Calibri"/>
                <w:snapToGrid/>
                <w:szCs w:val="24"/>
                <w:lang w:val="bg-BG"/>
              </w:rPr>
              <w:t>ща</w:t>
            </w:r>
            <w:r w:rsidR="00402EBE" w:rsidRPr="006673CA">
              <w:rPr>
                <w:rFonts w:eastAsia="Calibri"/>
                <w:snapToGrid/>
                <w:szCs w:val="24"/>
                <w:lang w:val="bg-BG"/>
              </w:rPr>
              <w:t xml:space="preserve"> в съответствие с </w:t>
            </w:r>
            <w:proofErr w:type="spellStart"/>
            <w:r w:rsidR="00402EBE" w:rsidRPr="00415338">
              <w:rPr>
                <w:szCs w:val="24"/>
              </w:rPr>
              <w:t>нормативни</w:t>
            </w:r>
            <w:proofErr w:type="spellEnd"/>
            <w:r w:rsidR="00402EBE" w:rsidRPr="00415338">
              <w:rPr>
                <w:szCs w:val="24"/>
              </w:rPr>
              <w:t xml:space="preserve"> </w:t>
            </w:r>
            <w:proofErr w:type="spellStart"/>
            <w:r w:rsidR="00402EBE" w:rsidRPr="00415338">
              <w:rPr>
                <w:szCs w:val="24"/>
              </w:rPr>
              <w:t>актове</w:t>
            </w:r>
            <w:proofErr w:type="spellEnd"/>
            <w:r w:rsidR="00402EBE">
              <w:rPr>
                <w:szCs w:val="24"/>
              </w:rPr>
              <w:t xml:space="preserve">, </w:t>
            </w:r>
            <w:proofErr w:type="spellStart"/>
            <w:r w:rsidR="00402EBE">
              <w:rPr>
                <w:szCs w:val="24"/>
              </w:rPr>
              <w:t>различни</w:t>
            </w:r>
            <w:proofErr w:type="spellEnd"/>
            <w:r w:rsidR="00402EBE">
              <w:rPr>
                <w:szCs w:val="24"/>
              </w:rPr>
              <w:t xml:space="preserve"> </w:t>
            </w:r>
            <w:proofErr w:type="spellStart"/>
            <w:r w:rsidR="00402EBE">
              <w:rPr>
                <w:szCs w:val="24"/>
              </w:rPr>
              <w:t>от</w:t>
            </w:r>
            <w:proofErr w:type="spellEnd"/>
            <w:r w:rsidR="00402EBE">
              <w:rPr>
                <w:szCs w:val="24"/>
              </w:rPr>
              <w:t xml:space="preserve"> </w:t>
            </w:r>
            <w:proofErr w:type="spellStart"/>
            <w:r w:rsidR="00402EBE" w:rsidRPr="00415338">
              <w:rPr>
                <w:szCs w:val="24"/>
              </w:rPr>
              <w:t>по</w:t>
            </w:r>
            <w:proofErr w:type="spellEnd"/>
            <w:r w:rsidR="00402EBE" w:rsidRPr="00415338">
              <w:rPr>
                <w:szCs w:val="24"/>
              </w:rPr>
              <w:t xml:space="preserve"> </w:t>
            </w:r>
            <w:proofErr w:type="spellStart"/>
            <w:r w:rsidR="00402EBE" w:rsidRPr="00415338">
              <w:rPr>
                <w:szCs w:val="24"/>
              </w:rPr>
              <w:t>Закона</w:t>
            </w:r>
            <w:proofErr w:type="spellEnd"/>
            <w:r w:rsidR="00402EBE" w:rsidRPr="00415338">
              <w:rPr>
                <w:szCs w:val="24"/>
              </w:rPr>
              <w:t xml:space="preserve"> </w:t>
            </w:r>
            <w:proofErr w:type="spellStart"/>
            <w:r w:rsidR="00402EBE" w:rsidRPr="00415338">
              <w:rPr>
                <w:szCs w:val="24"/>
              </w:rPr>
              <w:t>за</w:t>
            </w:r>
            <w:proofErr w:type="spellEnd"/>
            <w:r w:rsidR="00402EBE" w:rsidRPr="00415338">
              <w:rPr>
                <w:szCs w:val="24"/>
              </w:rPr>
              <w:t xml:space="preserve"> </w:t>
            </w:r>
            <w:proofErr w:type="spellStart"/>
            <w:r w:rsidR="00402EBE" w:rsidRPr="00415338">
              <w:rPr>
                <w:szCs w:val="24"/>
              </w:rPr>
              <w:t>професионалното</w:t>
            </w:r>
            <w:proofErr w:type="spellEnd"/>
            <w:r w:rsidR="00402EBE" w:rsidRPr="00415338">
              <w:rPr>
                <w:szCs w:val="24"/>
              </w:rPr>
              <w:t xml:space="preserve"> </w:t>
            </w:r>
            <w:proofErr w:type="spellStart"/>
            <w:r w:rsidR="00402EBE" w:rsidRPr="00415338">
              <w:rPr>
                <w:szCs w:val="24"/>
              </w:rPr>
              <w:t>образование</w:t>
            </w:r>
            <w:proofErr w:type="spellEnd"/>
            <w:r w:rsidR="00402EBE" w:rsidRPr="00415338">
              <w:rPr>
                <w:szCs w:val="24"/>
              </w:rPr>
              <w:t xml:space="preserve"> и </w:t>
            </w:r>
            <w:proofErr w:type="spellStart"/>
            <w:r w:rsidR="00402EBE" w:rsidRPr="00415338">
              <w:rPr>
                <w:szCs w:val="24"/>
              </w:rPr>
              <w:t>обучение</w:t>
            </w:r>
            <w:proofErr w:type="spellEnd"/>
            <w:r w:rsidR="00402EBE">
              <w:rPr>
                <w:rFonts w:eastAsia="Calibri"/>
                <w:snapToGrid/>
                <w:szCs w:val="24"/>
                <w:lang w:val="bg-BG"/>
              </w:rPr>
              <w:t>,</w:t>
            </w:r>
            <w:r w:rsidR="00402EBE" w:rsidRPr="006673CA">
              <w:rPr>
                <w:rFonts w:eastAsia="Calibri"/>
                <w:snapToGrid/>
                <w:szCs w:val="24"/>
                <w:lang w:val="bg-BG"/>
              </w:rPr>
              <w:t xml:space="preserve"> </w:t>
            </w:r>
            <w:r w:rsidR="00402EBE">
              <w:rPr>
                <w:rFonts w:eastAsia="Calibri"/>
                <w:snapToGrid/>
                <w:szCs w:val="24"/>
                <w:lang w:val="bg-BG"/>
              </w:rPr>
              <w:t>е представен</w:t>
            </w:r>
            <w:r w:rsidR="00402EBE" w:rsidRPr="006673CA">
              <w:rPr>
                <w:rFonts w:eastAsia="Calibri"/>
                <w:snapToGrid/>
                <w:szCs w:val="24"/>
                <w:lang w:val="bg-BG"/>
              </w:rPr>
              <w:t xml:space="preserve"> съответният учредителен документ – сканиран и </w:t>
            </w:r>
            <w:r w:rsidR="00402EBE" w:rsidRPr="006673CA">
              <w:rPr>
                <w:rFonts w:eastAsia="Calibri"/>
                <w:snapToGrid/>
                <w:szCs w:val="24"/>
                <w:lang w:val="bg-BG"/>
              </w:rPr>
              <w:lastRenderedPageBreak/>
              <w:t>прикачен в ИСУН 2020.</w:t>
            </w:r>
          </w:p>
          <w:p w14:paraId="0E1C865D" w14:textId="77777777" w:rsidR="00EC1607" w:rsidRPr="00EC1607" w:rsidRDefault="00EC1607" w:rsidP="00EC1607">
            <w:pPr>
              <w:pStyle w:val="Default"/>
              <w:jc w:val="both"/>
              <w:rPr>
                <w:i/>
              </w:rPr>
            </w:pPr>
            <w:r w:rsidRPr="00EC1607">
              <w:rPr>
                <w:i/>
              </w:rPr>
              <w:t xml:space="preserve">*Информацията ще се проверява по служебен път, в случай че е налична в публични регистри. </w:t>
            </w:r>
          </w:p>
          <w:p w14:paraId="775B4AD0" w14:textId="77777777" w:rsidR="00EC1607" w:rsidRPr="00EC1607" w:rsidRDefault="00EC1607" w:rsidP="008132B4">
            <w:pPr>
              <w:spacing w:after="120"/>
              <w:ind w:right="-51"/>
              <w:jc w:val="both"/>
              <w:rPr>
                <w:rFonts w:eastAsia="Calibri"/>
                <w:b/>
                <w:snapToGrid/>
                <w:szCs w:val="24"/>
                <w:lang w:val="en-US"/>
              </w:rPr>
            </w:pPr>
          </w:p>
        </w:tc>
        <w:tc>
          <w:tcPr>
            <w:tcW w:w="594" w:type="dxa"/>
            <w:gridSpan w:val="2"/>
            <w:tcBorders>
              <w:top w:val="single" w:sz="4" w:space="0" w:color="auto"/>
              <w:left w:val="single" w:sz="4" w:space="0" w:color="auto"/>
              <w:bottom w:val="single" w:sz="4" w:space="0" w:color="auto"/>
              <w:right w:val="single" w:sz="4" w:space="0" w:color="auto"/>
            </w:tcBorders>
          </w:tcPr>
          <w:p w14:paraId="04521423" w14:textId="77777777" w:rsidR="00FA4D2B" w:rsidRPr="000305ED" w:rsidRDefault="00FA4D2B" w:rsidP="003C7196">
            <w:pPr>
              <w:spacing w:after="160"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BDB3EE2" w14:textId="77777777" w:rsidR="00FA4D2B" w:rsidRPr="00287972" w:rsidRDefault="00FA4D2B" w:rsidP="003C7196">
            <w:pPr>
              <w:spacing w:after="160"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508387A" w14:textId="77777777" w:rsidR="00FA4D2B" w:rsidRPr="00212663" w:rsidRDefault="00FA4D2B" w:rsidP="003C7196">
            <w:pPr>
              <w:spacing w:after="160"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76B41AA" w14:textId="77777777" w:rsidR="00FA4D2B" w:rsidRDefault="00FA4D2B" w:rsidP="003C7196">
            <w:pPr>
              <w:spacing w:after="160" w:line="259" w:lineRule="auto"/>
              <w:jc w:val="both"/>
              <w:rPr>
                <w:rFonts w:eastAsia="Calibri"/>
                <w:snapToGrid/>
                <w:szCs w:val="24"/>
                <w:lang w:val="bg-BG"/>
              </w:rPr>
            </w:pPr>
            <w:r w:rsidRPr="006673CA">
              <w:rPr>
                <w:rFonts w:eastAsia="Calibri"/>
                <w:snapToGrid/>
                <w:szCs w:val="24"/>
                <w:lang w:val="bg-BG"/>
              </w:rPr>
              <w:t xml:space="preserve">Източник на информация – ИСУН 2020, Приложения към Формуляр за кандидатстване </w:t>
            </w:r>
          </w:p>
          <w:p w14:paraId="58C2EA14" w14:textId="77777777" w:rsidR="00FA4D2B" w:rsidRPr="00212663" w:rsidRDefault="00FA4D2B" w:rsidP="003C7196">
            <w:pPr>
              <w:spacing w:after="160" w:line="259" w:lineRule="auto"/>
              <w:jc w:val="both"/>
              <w:rPr>
                <w:rFonts w:eastAsia="Calibri"/>
                <w:snapToGrid/>
                <w:szCs w:val="24"/>
                <w:u w:val="single"/>
                <w:lang w:val="bg-BG"/>
              </w:rPr>
            </w:pPr>
            <w:r w:rsidRPr="00212663">
              <w:rPr>
                <w:rFonts w:eastAsia="Calibri"/>
                <w:snapToGrid/>
                <w:szCs w:val="24"/>
                <w:u w:val="single"/>
                <w:lang w:val="bg-BG"/>
              </w:rPr>
              <w:t>Принципни действия:</w:t>
            </w:r>
          </w:p>
          <w:p w14:paraId="489ADA81" w14:textId="77777777" w:rsidR="00FA4D2B" w:rsidRPr="006673CA" w:rsidRDefault="00817FD3" w:rsidP="003C7196">
            <w:pPr>
              <w:spacing w:after="160" w:line="259" w:lineRule="auto"/>
              <w:jc w:val="both"/>
              <w:rPr>
                <w:rFonts w:eastAsia="Calibri"/>
                <w:snapToGrid/>
                <w:szCs w:val="24"/>
                <w:lang w:val="bg-BG"/>
              </w:rPr>
            </w:pPr>
            <w:r>
              <w:rPr>
                <w:rFonts w:eastAsia="Calibri"/>
                <w:snapToGrid/>
                <w:szCs w:val="24"/>
                <w:lang w:val="bg-BG"/>
              </w:rPr>
              <w:lastRenderedPageBreak/>
              <w:t>В случай</w:t>
            </w:r>
            <w:r w:rsidR="00FA4D2B" w:rsidRPr="006673CA">
              <w:rPr>
                <w:rFonts w:eastAsia="Calibri"/>
                <w:snapToGrid/>
                <w:szCs w:val="24"/>
                <w:lang w:val="bg-BG"/>
              </w:rPr>
              <w:t xml:space="preserve"> че не е представен съответния нормативен акт за </w:t>
            </w:r>
            <w:r w:rsidR="002E79BE">
              <w:rPr>
                <w:rFonts w:eastAsia="Calibri"/>
                <w:snapToGrid/>
                <w:szCs w:val="24"/>
                <w:lang w:val="bg-BG"/>
              </w:rPr>
              <w:t>кандидат</w:t>
            </w:r>
            <w:r w:rsidR="00FA4D2B" w:rsidRPr="006673CA">
              <w:rPr>
                <w:rFonts w:eastAsia="Calibri"/>
                <w:snapToGrid/>
                <w:szCs w:val="24"/>
                <w:lang w:val="bg-BG"/>
              </w:rPr>
              <w:t>а, същият ще бъде изискан като пояснителна информация.</w:t>
            </w:r>
          </w:p>
          <w:p w14:paraId="77BD6D83" w14:textId="77777777" w:rsidR="00FA4D2B" w:rsidRPr="006673CA" w:rsidRDefault="00FA4D2B" w:rsidP="003C7196">
            <w:pPr>
              <w:spacing w:after="160" w:line="259" w:lineRule="auto"/>
              <w:jc w:val="both"/>
              <w:rPr>
                <w:rFonts w:eastAsia="Calibri"/>
                <w:snapToGrid/>
                <w:szCs w:val="24"/>
                <w:lang w:val="bg-BG"/>
              </w:rPr>
            </w:pPr>
            <w:r w:rsidRPr="006673CA">
              <w:rPr>
                <w:rFonts w:eastAsia="Calibri"/>
                <w:snapToGrid/>
                <w:szCs w:val="24"/>
                <w:lang w:val="bg-BG"/>
              </w:rPr>
              <w:t>Нормативният акт  следва да се представи в срока, определен от оценителната комисия.</w:t>
            </w:r>
          </w:p>
          <w:p w14:paraId="391F34F3" w14:textId="77777777" w:rsidR="00FA4D2B" w:rsidRPr="000305ED" w:rsidRDefault="00FA4D2B" w:rsidP="003C7196">
            <w:pPr>
              <w:spacing w:after="120"/>
              <w:jc w:val="both"/>
              <w:rPr>
                <w:b/>
                <w:snapToGrid/>
                <w:color w:val="000000"/>
                <w:szCs w:val="24"/>
                <w:lang w:val="bg-BG" w:eastAsia="bg-BG"/>
              </w:rPr>
            </w:pPr>
            <w:r w:rsidRPr="006673CA">
              <w:rPr>
                <w:rFonts w:eastAsia="Calibri"/>
                <w:snapToGrid/>
                <w:szCs w:val="24"/>
                <w:lang w:val="bg-BG"/>
              </w:rPr>
              <w:t>Непредставянето му е основание за отхвърляне на проектното предложение.</w:t>
            </w:r>
          </w:p>
        </w:tc>
      </w:tr>
      <w:tr w:rsidR="00FA4D2B" w:rsidRPr="00C47B0F" w14:paraId="7C24156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8C531A8" w14:textId="5159ECF4" w:rsidR="00FA4D2B" w:rsidRDefault="00361CF8" w:rsidP="007D3610">
            <w:pPr>
              <w:tabs>
                <w:tab w:val="left" w:pos="-284"/>
              </w:tabs>
              <w:spacing w:after="160" w:line="240" w:lineRule="exact"/>
              <w:jc w:val="both"/>
              <w:rPr>
                <w:ins w:id="7" w:author="Nadia Ognyanova" w:date="2018-04-04T10:35:00Z"/>
                <w:rFonts w:eastAsia="Calibri"/>
                <w:snapToGrid/>
                <w:szCs w:val="24"/>
                <w:lang w:val="bg-BG"/>
              </w:rPr>
            </w:pPr>
            <w:r>
              <w:rPr>
                <w:rFonts w:eastAsia="Calibri"/>
                <w:snapToGrid/>
                <w:szCs w:val="24"/>
                <w:lang w:val="ru-RU"/>
              </w:rPr>
              <w:lastRenderedPageBreak/>
              <w:t>9</w:t>
            </w:r>
            <w:r w:rsidR="0056303B">
              <w:rPr>
                <w:rFonts w:eastAsia="Calibri"/>
                <w:snapToGrid/>
                <w:szCs w:val="24"/>
                <w:lang w:val="bg-BG"/>
              </w:rPr>
              <w:t>.</w:t>
            </w:r>
            <w:r w:rsidR="00817FD3">
              <w:rPr>
                <w:rFonts w:eastAsia="Calibri"/>
                <w:snapToGrid/>
                <w:szCs w:val="24"/>
                <w:lang w:val="bg-BG"/>
              </w:rPr>
              <w:t xml:space="preserve"> </w:t>
            </w:r>
            <w:r w:rsidR="00FA4D2B">
              <w:rPr>
                <w:rFonts w:eastAsia="Calibri"/>
                <w:snapToGrid/>
                <w:szCs w:val="24"/>
                <w:lang w:val="bg-BG"/>
              </w:rPr>
              <w:t xml:space="preserve">Препис от </w:t>
            </w:r>
            <w:r w:rsidR="00FA4D2B" w:rsidRPr="009C53C4">
              <w:rPr>
                <w:rFonts w:eastAsia="Calibri"/>
                <w:snapToGrid/>
                <w:szCs w:val="24"/>
                <w:lang w:val="bg-BG"/>
              </w:rPr>
              <w:t xml:space="preserve">Решение на </w:t>
            </w:r>
            <w:proofErr w:type="spellStart"/>
            <w:r w:rsidR="00FA4D2B" w:rsidRPr="009C53C4">
              <w:rPr>
                <w:rFonts w:eastAsia="Calibri"/>
                <w:snapToGrid/>
                <w:szCs w:val="24"/>
                <w:lang w:val="bg-BG"/>
              </w:rPr>
              <w:t>ОбС</w:t>
            </w:r>
            <w:proofErr w:type="spellEnd"/>
            <w:r w:rsidR="00FA4D2B" w:rsidRPr="009C53C4">
              <w:rPr>
                <w:rFonts w:eastAsia="Calibri"/>
                <w:snapToGrid/>
                <w:szCs w:val="24"/>
                <w:lang w:val="bg-BG"/>
              </w:rPr>
              <w:t xml:space="preserve"> </w:t>
            </w:r>
          </w:p>
          <w:p w14:paraId="400EF3A4" w14:textId="77777777" w:rsidR="00DB7012" w:rsidRDefault="00DB7012" w:rsidP="007D3610">
            <w:pPr>
              <w:tabs>
                <w:tab w:val="left" w:pos="-284"/>
              </w:tabs>
              <w:spacing w:after="160" w:line="240" w:lineRule="exact"/>
              <w:jc w:val="both"/>
              <w:rPr>
                <w:rFonts w:eastAsia="Calibri"/>
                <w:snapToGrid/>
                <w:szCs w:val="24"/>
                <w:lang w:val="bg-BG"/>
              </w:rPr>
            </w:pPr>
            <w:r>
              <w:rPr>
                <w:rFonts w:eastAsia="Calibri"/>
                <w:snapToGrid/>
                <w:szCs w:val="24"/>
                <w:lang w:val="bg-BG"/>
              </w:rPr>
              <w:t>/ако е приложимо/</w:t>
            </w:r>
          </w:p>
          <w:p w14:paraId="18A5ACED" w14:textId="77777777" w:rsidR="00FA4D2B" w:rsidRDefault="00FA4D2B" w:rsidP="008132B4">
            <w:pPr>
              <w:tabs>
                <w:tab w:val="left" w:pos="-284"/>
              </w:tabs>
              <w:spacing w:after="160" w:line="240" w:lineRule="exact"/>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6E7CB7A"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75D6D2"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4BF056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F3F8628"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630A6D6B" w14:textId="77777777" w:rsidR="00FA4D2B" w:rsidRDefault="00FA4D2B" w:rsidP="00DC6D25">
            <w:pPr>
              <w:spacing w:after="60" w:line="259" w:lineRule="auto"/>
              <w:jc w:val="both"/>
              <w:rPr>
                <w:rFonts w:eastAsia="Calibri"/>
                <w:snapToGrid/>
                <w:szCs w:val="24"/>
                <w:lang w:val="bg-BG"/>
              </w:rPr>
            </w:pPr>
            <w:r>
              <w:rPr>
                <w:rFonts w:eastAsia="Calibri"/>
                <w:snapToGrid/>
                <w:szCs w:val="24"/>
                <w:lang w:val="bg-BG"/>
              </w:rPr>
              <w:t>Принципни действия:</w:t>
            </w:r>
          </w:p>
          <w:p w14:paraId="22148740" w14:textId="77777777" w:rsidR="00FA4D2B" w:rsidRPr="009C53C4" w:rsidRDefault="00FA4D2B" w:rsidP="007D3610">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 xml:space="preserve">Решение на </w:t>
            </w:r>
            <w:proofErr w:type="spellStart"/>
            <w:r w:rsidRPr="009C53C4">
              <w:rPr>
                <w:rFonts w:eastAsia="Calibri"/>
                <w:snapToGrid/>
                <w:szCs w:val="24"/>
                <w:lang w:val="bg-BG"/>
              </w:rPr>
              <w:t>ОбС</w:t>
            </w:r>
            <w:proofErr w:type="spellEnd"/>
            <w:r w:rsidRPr="009C53C4">
              <w:rPr>
                <w:rFonts w:eastAsia="Calibri"/>
                <w:snapToGrid/>
                <w:szCs w:val="24"/>
                <w:lang w:val="bg-BG"/>
              </w:rPr>
              <w:t>,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14:paraId="089572E0" w14:textId="77777777" w:rsidR="00FA4D2B" w:rsidRPr="00BC39C3" w:rsidRDefault="00FA4D2B" w:rsidP="00DC6D25">
            <w:pPr>
              <w:jc w:val="both"/>
              <w:rPr>
                <w:snapToGrid/>
                <w:szCs w:val="24"/>
                <w:lang w:val="bg-BG"/>
              </w:rPr>
            </w:pPr>
            <w:r>
              <w:rPr>
                <w:snapToGrid/>
                <w:szCs w:val="24"/>
                <w:lang w:val="bg-BG"/>
              </w:rPr>
              <w:t xml:space="preserve">Решението на </w:t>
            </w:r>
            <w:proofErr w:type="spellStart"/>
            <w:r>
              <w:rPr>
                <w:snapToGrid/>
                <w:szCs w:val="24"/>
                <w:lang w:val="bg-BG"/>
              </w:rPr>
              <w:t>ОбС</w:t>
            </w:r>
            <w:proofErr w:type="spellEnd"/>
            <w:r w:rsidRPr="00BC39C3">
              <w:rPr>
                <w:snapToGrid/>
                <w:szCs w:val="24"/>
                <w:lang w:val="bg-BG"/>
              </w:rPr>
              <w:t xml:space="preserve"> следва да се представи в срока, определен от оценителната комисия.</w:t>
            </w:r>
          </w:p>
          <w:p w14:paraId="6864BFEF" w14:textId="77777777" w:rsidR="00FA4D2B" w:rsidRPr="00BC39C3" w:rsidDel="005F4307" w:rsidRDefault="00FA4D2B" w:rsidP="008A5FB3">
            <w:pPr>
              <w:spacing w:after="160" w:line="259" w:lineRule="auto"/>
              <w:jc w:val="both"/>
              <w:rPr>
                <w:snapToGrid/>
                <w:szCs w:val="24"/>
                <w:lang w:val="bg-BG"/>
              </w:rPr>
            </w:pPr>
            <w:r w:rsidRPr="00570B51">
              <w:rPr>
                <w:snapToGrid/>
                <w:szCs w:val="24"/>
                <w:lang w:val="bg-BG"/>
              </w:rPr>
              <w:t>В случай че в посочения срок за подаване на проектни</w:t>
            </w:r>
            <w:r w:rsidRPr="00EF37CF">
              <w:rPr>
                <w:snapToGrid/>
                <w:szCs w:val="24"/>
                <w:lang w:val="bg-BG"/>
              </w:rPr>
              <w:t xml:space="preserve"> предложения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C47B0F" w14:paraId="19D1DAC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F55171D" w14:textId="28C4ACEF" w:rsidR="00FA4D2B" w:rsidRDefault="00BF7409" w:rsidP="002C550E">
            <w:pPr>
              <w:spacing w:after="120"/>
              <w:ind w:right="-51"/>
              <w:jc w:val="both"/>
              <w:rPr>
                <w:snapToGrid/>
                <w:szCs w:val="24"/>
                <w:lang w:val="bg-BG"/>
              </w:rPr>
            </w:pPr>
            <w:r w:rsidRPr="00C47B0F">
              <w:rPr>
                <w:snapToGrid/>
                <w:szCs w:val="24"/>
                <w:lang w:val="ru-RU"/>
              </w:rPr>
              <w:t>1</w:t>
            </w:r>
            <w:r w:rsidR="00361CF8">
              <w:rPr>
                <w:snapToGrid/>
                <w:szCs w:val="24"/>
                <w:lang w:val="bg-BG"/>
              </w:rPr>
              <w:t>0</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4E64642A" w14:textId="77777777" w:rsidR="000C1655" w:rsidRPr="00BC39C3" w:rsidRDefault="000C1655" w:rsidP="000C1655">
            <w:pPr>
              <w:spacing w:after="120"/>
              <w:ind w:right="-51"/>
              <w:jc w:val="both"/>
              <w:rPr>
                <w:snapToGrid/>
                <w:szCs w:val="24"/>
                <w:lang w:val="bg-BG"/>
              </w:rPr>
            </w:pPr>
            <w:r>
              <w:rPr>
                <w:snapToGrid/>
                <w:szCs w:val="24"/>
                <w:lang w:val="bg-BG"/>
              </w:rPr>
              <w:t xml:space="preserve">- </w:t>
            </w:r>
            <w:r w:rsidRPr="000C1655">
              <w:rPr>
                <w:snapToGrid/>
                <w:szCs w:val="24"/>
                <w:lang w:val="bg-BG"/>
              </w:rPr>
              <w:t>или декларация в свободен текст, с която да се потвърди подаденото проектното предложение и съдържанието в него</w:t>
            </w:r>
            <w:r>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7C6374AC"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7FED63"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CC2AF07"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3C184FF"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2218023B"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0E1A51E0" w14:textId="77777777"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w:t>
            </w:r>
            <w:proofErr w:type="spellStart"/>
            <w:r w:rsidRPr="00BC39C3">
              <w:rPr>
                <w:snapToGrid/>
                <w:szCs w:val="24"/>
                <w:lang w:val="bg-BG"/>
              </w:rPr>
              <w:t>оправомощено</w:t>
            </w:r>
            <w:proofErr w:type="spellEnd"/>
            <w:r w:rsidRPr="00BC39C3">
              <w:rPr>
                <w:snapToGrid/>
                <w:szCs w:val="24"/>
                <w:lang w:val="bg-BG"/>
              </w:rPr>
              <w:t xml:space="preserve">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22C3B9F2" w14:textId="77777777" w:rsidR="002C550E" w:rsidRPr="00BC39C3" w:rsidRDefault="002C550E" w:rsidP="006E1FED">
            <w:pPr>
              <w:jc w:val="both"/>
              <w:rPr>
                <w:snapToGrid/>
                <w:szCs w:val="24"/>
                <w:lang w:val="bg-BG"/>
              </w:rPr>
            </w:pPr>
          </w:p>
          <w:p w14:paraId="49C13BE6" w14:textId="77777777"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1523CF3C" w14:textId="77777777" w:rsidR="00FA4D2B" w:rsidRPr="00EF37CF" w:rsidRDefault="00FA4D2B" w:rsidP="006E1FED">
            <w:pPr>
              <w:jc w:val="both"/>
              <w:rPr>
                <w:snapToGrid/>
                <w:szCs w:val="24"/>
                <w:lang w:val="bg-BG"/>
              </w:rPr>
            </w:pPr>
            <w:r w:rsidRPr="00EF37CF">
              <w:rPr>
                <w:snapToGrid/>
                <w:szCs w:val="24"/>
                <w:lang w:val="bg-BG"/>
              </w:rPr>
              <w:lastRenderedPageBreak/>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tc>
      </w:tr>
      <w:tr w:rsidR="00402EBE" w:rsidRPr="006E1FED" w14:paraId="1C739738" w14:textId="77777777" w:rsidTr="00D516EA">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22C21387" w14:textId="77777777" w:rsidR="00402EBE" w:rsidRDefault="00402EBE" w:rsidP="00D516EA">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lastRenderedPageBreak/>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0A73EDB9" w14:textId="04CCC7D3" w:rsidR="00402EBE" w:rsidRPr="00BC39C3" w:rsidRDefault="00402EBE" w:rsidP="00DB7012">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402EBE" w:rsidRPr="006E1FED" w14:paraId="1528BE43" w14:textId="77777777" w:rsidTr="00D516EA">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97CFDFD" w14:textId="77777777" w:rsidR="00402EBE" w:rsidRDefault="00402EBE" w:rsidP="00D516EA">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B2880B0"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DDDF78"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9D2B810"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03EC23DE" w14:textId="77777777" w:rsidR="00402EBE" w:rsidRPr="00BC39C3" w:rsidRDefault="00402EBE" w:rsidP="00D516EA">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402EBE" w:rsidRPr="006E1FED" w14:paraId="054279F7"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717D62C" w14:textId="77777777" w:rsidR="00402EBE" w:rsidRPr="00384FF7" w:rsidRDefault="00402EBE" w:rsidP="00D516EA">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w:t>
            </w:r>
            <w:proofErr w:type="spellStart"/>
            <w:r w:rsidRPr="00384FF7">
              <w:rPr>
                <w:rFonts w:eastAsia="Calibri"/>
              </w:rPr>
              <w:t>овластени</w:t>
            </w:r>
            <w:proofErr w:type="spellEnd"/>
            <w:r w:rsidRPr="00384FF7">
              <w:rPr>
                <w:rFonts w:eastAsia="Calibri"/>
              </w:rPr>
              <w:t xml:space="preserve">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48803AEA" w14:textId="77777777" w:rsidR="00402EBE" w:rsidRDefault="00402EBE" w:rsidP="00D516EA">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7A60F02E" w14:textId="77777777" w:rsidR="00402EBE" w:rsidRPr="00243B75" w:rsidRDefault="00402EBE" w:rsidP="00D516EA">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73EB185B"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1260CF"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518A184"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F92741" w14:textId="77777777" w:rsidR="00402EBE" w:rsidRPr="005270E0" w:rsidRDefault="00402EBE" w:rsidP="00D516EA">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D63F4CD" w14:textId="77777777" w:rsidR="00402EBE" w:rsidRPr="005270E0" w:rsidRDefault="00402EBE" w:rsidP="00D516EA">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7EB356FA" w14:textId="77777777" w:rsidR="00402EBE" w:rsidRDefault="00402EBE" w:rsidP="00D516EA">
            <w:pPr>
              <w:spacing w:after="60"/>
              <w:jc w:val="both"/>
              <w:rPr>
                <w:rFonts w:eastAsia="Calibri"/>
                <w:snapToGrid/>
                <w:szCs w:val="24"/>
                <w:lang w:val="bg-BG"/>
              </w:rPr>
            </w:pPr>
            <w:r w:rsidRPr="005270E0">
              <w:rPr>
                <w:snapToGrid/>
                <w:szCs w:val="24"/>
                <w:lang w:val="bg-BG" w:eastAsia="bg-BG"/>
              </w:rPr>
              <w:t>В случай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w:t>
            </w:r>
            <w:proofErr w:type="spellStart"/>
            <w:r w:rsidRPr="005270E0">
              <w:rPr>
                <w:rFonts w:eastAsia="Calibri"/>
                <w:snapToGrid/>
                <w:szCs w:val="24"/>
                <w:lang w:val="bg-BG"/>
              </w:rPr>
              <w:t>овластени</w:t>
            </w:r>
            <w:proofErr w:type="spellEnd"/>
            <w:r w:rsidRPr="005270E0">
              <w:rPr>
                <w:rFonts w:eastAsia="Calibri"/>
                <w:snapToGrid/>
                <w:szCs w:val="24"/>
                <w:lang w:val="bg-BG"/>
              </w:rPr>
              <w:t xml:space="preserve">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proofErr w:type="spellStart"/>
            <w:r w:rsidRPr="005270E0">
              <w:rPr>
                <w:snapToGrid/>
                <w:szCs w:val="24"/>
                <w:lang w:val="bg-BG" w:eastAsia="bg-BG"/>
              </w:rPr>
              <w:t>ите</w:t>
            </w:r>
            <w:proofErr w:type="spellEnd"/>
            <w:r w:rsidRPr="005270E0">
              <w:rPr>
                <w:snapToGrid/>
                <w:szCs w:val="24"/>
                <w:lang w:val="bg-BG" w:eastAsia="bg-BG"/>
              </w:rPr>
              <w:t xml:space="preserve"> ще бъде/-ат изискана/-и от кандидата като пояснителна информация.</w:t>
            </w:r>
            <w:r>
              <w:rPr>
                <w:rFonts w:eastAsia="Calibri"/>
                <w:snapToGrid/>
                <w:szCs w:val="24"/>
                <w:lang w:val="bg-BG"/>
              </w:rPr>
              <w:t xml:space="preserve"> </w:t>
            </w:r>
          </w:p>
          <w:p w14:paraId="411CB46C" w14:textId="77777777" w:rsidR="00402EBE" w:rsidRPr="000C35B9" w:rsidRDefault="00402EBE" w:rsidP="00D516EA">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402EBE" w:rsidRPr="006E1FED" w14:paraId="4132DDB0"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24DAD54" w14:textId="77777777" w:rsidR="00402EBE" w:rsidRPr="009A3B83" w:rsidRDefault="00402EBE" w:rsidP="00D516EA">
            <w:pPr>
              <w:pStyle w:val="afa"/>
              <w:tabs>
                <w:tab w:val="left" w:pos="318"/>
              </w:tabs>
              <w:spacing w:after="120" w:afterAutospacing="0"/>
              <w:jc w:val="both"/>
              <w:rPr>
                <w:rFonts w:eastAsia="Calibri"/>
              </w:rPr>
            </w:pPr>
            <w:r>
              <w:rPr>
                <w:rFonts w:eastAsia="Calibri"/>
              </w:rPr>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ПАРТНЬОРИ</w:t>
            </w:r>
            <w:r w:rsidRPr="009A3B83">
              <w:rPr>
                <w:rFonts w:eastAsia="Calibri"/>
              </w:rPr>
              <w:t xml:space="preserve"> общини).</w:t>
            </w:r>
          </w:p>
          <w:p w14:paraId="58FF5CFC" w14:textId="77777777" w:rsidR="00402EBE" w:rsidRPr="00CF2A27" w:rsidRDefault="00402EBE" w:rsidP="00D516EA">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79F17D9"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62B3AE"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E93D781"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BF39AB" w14:textId="77777777" w:rsidR="00402EBE" w:rsidRPr="00E20942" w:rsidRDefault="00402EBE" w:rsidP="00D516EA">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4B142BBD" w14:textId="77777777" w:rsidR="00402EBE" w:rsidRPr="003E6612" w:rsidRDefault="00402EBE" w:rsidP="00D516EA">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5FDECA99" w14:textId="77777777" w:rsidR="00402EBE" w:rsidRPr="003E6612" w:rsidRDefault="00402EBE" w:rsidP="00D516EA">
            <w:pPr>
              <w:spacing w:after="60"/>
              <w:jc w:val="both"/>
              <w:rPr>
                <w:snapToGrid/>
                <w:szCs w:val="24"/>
                <w:lang w:val="bg-BG" w:eastAsia="bg-BG"/>
              </w:rPr>
            </w:pPr>
            <w:r w:rsidRPr="003E6612">
              <w:rPr>
                <w:snapToGrid/>
                <w:szCs w:val="24"/>
                <w:lang w:val="bg-BG" w:eastAsia="bg-BG"/>
              </w:rPr>
              <w:t xml:space="preserve">В случай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Pr>
                <w:rFonts w:eastAsia="Calibri"/>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010F40BA" w14:textId="77777777" w:rsidR="00402EBE" w:rsidRPr="00243B75" w:rsidRDefault="00402EBE" w:rsidP="00D516EA">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 xml:space="preserve">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w:t>
            </w:r>
            <w:r w:rsidRPr="003E6612">
              <w:rPr>
                <w:rFonts w:eastAsia="Calibri"/>
                <w:snapToGrid/>
                <w:szCs w:val="24"/>
                <w:lang w:val="bg-BG"/>
              </w:rPr>
              <w:lastRenderedPageBreak/>
              <w:t>проектното предложение.</w:t>
            </w:r>
          </w:p>
        </w:tc>
      </w:tr>
      <w:tr w:rsidR="00402EBE" w:rsidRPr="006E1FED" w14:paraId="09F0F4B4"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76F72AB" w14:textId="77777777" w:rsidR="00402EBE" w:rsidRPr="00843D88" w:rsidRDefault="00402EBE" w:rsidP="00D516EA">
            <w:pPr>
              <w:spacing w:after="120"/>
              <w:ind w:right="-51"/>
              <w:jc w:val="both"/>
              <w:rPr>
                <w:rFonts w:eastAsia="Calibri"/>
                <w:b/>
                <w:snapToGrid/>
                <w:szCs w:val="24"/>
                <w:lang w:val="bg-BG"/>
              </w:rPr>
            </w:pPr>
            <w:r>
              <w:rPr>
                <w:rFonts w:eastAsia="Calibri"/>
                <w:lang w:val="bg-BG"/>
              </w:rPr>
              <w:lastRenderedPageBreak/>
              <w:t>4.Приложение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 xml:space="preserve">подписана от поне едно от лицата, вписани като представляващи </w:t>
            </w:r>
            <w:r w:rsidRPr="00344834">
              <w:rPr>
                <w:b/>
                <w:lang w:val="bg-BG"/>
              </w:rPr>
              <w:t>ПАРТНЬОРА</w:t>
            </w:r>
            <w:r w:rsidRPr="00344834">
              <w:rPr>
                <w:lang w:val="bg-BG"/>
              </w:rPr>
              <w:t xml:space="preserve"> в търговския регистър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98EE53B"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FD03D8"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A892F29"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BE332DA" w14:textId="77777777" w:rsidR="00402EBE" w:rsidRPr="00166794" w:rsidRDefault="00402EBE" w:rsidP="00D516EA">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4622B1CE" w14:textId="77777777" w:rsidR="00402EBE" w:rsidRPr="008F09EA" w:rsidRDefault="00402EBE" w:rsidP="00D516EA">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3C0C1928" w14:textId="77777777" w:rsidR="00402EBE" w:rsidRPr="00166794" w:rsidRDefault="00402EBE" w:rsidP="00D516EA">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372DEDE5" w14:textId="77777777" w:rsidR="00402EBE" w:rsidRPr="00166794" w:rsidRDefault="00402EBE" w:rsidP="00D516EA">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780C4646" w14:textId="77777777" w:rsidR="00402EBE" w:rsidRPr="00243B75" w:rsidRDefault="00402EBE" w:rsidP="00D516EA">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402EBE" w:rsidRPr="006E1FED" w14:paraId="1366C8A9"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7BE847DF" w14:textId="77777777" w:rsidR="00402EBE" w:rsidRPr="00B24ABC" w:rsidRDefault="00402EBE" w:rsidP="00D516EA">
            <w:pPr>
              <w:spacing w:after="120"/>
              <w:ind w:right="-51"/>
              <w:jc w:val="both"/>
              <w:rPr>
                <w:rFonts w:eastAsia="Calibri"/>
                <w:b/>
                <w:snapToGrid/>
                <w:szCs w:val="24"/>
                <w:lang w:val="bg-BG"/>
              </w:rPr>
            </w:pPr>
            <w:r>
              <w:rPr>
                <w:lang w:val="bg-BG"/>
              </w:rPr>
              <w:t>5.</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91A35D8"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904E74"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41E6758"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D6F8571" w14:textId="77777777" w:rsidR="00402EBE" w:rsidRPr="002D1A98" w:rsidRDefault="00402EBE" w:rsidP="00D516EA">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t xml:space="preserve"> </w:t>
            </w:r>
          </w:p>
          <w:p w14:paraId="1A5F1E2A" w14:textId="77777777" w:rsidR="00402EBE" w:rsidRPr="005E17BC" w:rsidRDefault="00402EBE" w:rsidP="00D516EA">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4E14EA21" w14:textId="77777777" w:rsidR="00402EBE" w:rsidRPr="00243B75" w:rsidRDefault="00402EBE" w:rsidP="00D516EA">
            <w:pPr>
              <w:spacing w:after="120"/>
              <w:jc w:val="both"/>
              <w:rPr>
                <w:b/>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402EBE" w:rsidRPr="006E1FED" w14:paraId="5A7F9106"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92CB89C" w14:textId="77777777" w:rsidR="00402EBE" w:rsidRPr="00BC39C3" w:rsidRDefault="00402EBE" w:rsidP="00D516EA">
            <w:pPr>
              <w:tabs>
                <w:tab w:val="left" w:pos="-284"/>
              </w:tabs>
              <w:spacing w:before="40" w:after="120" w:line="240" w:lineRule="exact"/>
              <w:jc w:val="both"/>
              <w:rPr>
                <w:snapToGrid/>
                <w:szCs w:val="24"/>
                <w:lang w:val="bg-BG"/>
              </w:rPr>
            </w:pPr>
            <w:r>
              <w:rPr>
                <w:snapToGrid/>
                <w:szCs w:val="24"/>
                <w:lang w:val="bg-BG"/>
              </w:rPr>
              <w:t>6.</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14:paraId="48519534" w14:textId="77777777" w:rsidR="00402EBE" w:rsidRDefault="00402EBE" w:rsidP="00D516EA">
            <w:pPr>
              <w:spacing w:after="120"/>
              <w:ind w:right="-51"/>
              <w:jc w:val="both"/>
              <w:rPr>
                <w:ins w:id="8" w:author="Nadia Ognyanova" w:date="2018-04-04T10:36:00Z"/>
                <w:b/>
                <w:i/>
                <w:snapToGrid/>
                <w:szCs w:val="24"/>
                <w:lang w:val="bg-BG"/>
              </w:rPr>
            </w:pPr>
            <w:r w:rsidRPr="00B945BD">
              <w:rPr>
                <w:b/>
                <w:i/>
                <w:snapToGrid/>
                <w:szCs w:val="24"/>
                <w:lang w:val="bg-BG"/>
              </w:rPr>
              <w:t>В случай, че партньорът е регистриран по Закона за търговския регистър</w:t>
            </w:r>
            <w:r>
              <w:rPr>
                <w:b/>
                <w:i/>
                <w:snapToGrid/>
                <w:szCs w:val="24"/>
                <w:lang w:val="bg-BG"/>
              </w:rPr>
              <w:t xml:space="preserve"> или информацията е публична</w:t>
            </w:r>
            <w:r w:rsidRPr="00B945BD">
              <w:rPr>
                <w:b/>
                <w:i/>
                <w:snapToGrid/>
                <w:szCs w:val="24"/>
                <w:lang w:val="bg-BG"/>
              </w:rPr>
              <w:t>, това обстоятелство ще се проверява по служебен път</w:t>
            </w:r>
            <w:r>
              <w:rPr>
                <w:b/>
                <w:i/>
                <w:snapToGrid/>
                <w:szCs w:val="24"/>
                <w:lang w:val="bg-BG"/>
              </w:rPr>
              <w:t>.</w:t>
            </w:r>
          </w:p>
          <w:p w14:paraId="2F769E8D" w14:textId="77777777" w:rsidR="00D85192" w:rsidRDefault="00D85192" w:rsidP="00D516EA">
            <w:pPr>
              <w:spacing w:after="120"/>
              <w:ind w:right="-51"/>
              <w:jc w:val="both"/>
              <w:rPr>
                <w:ins w:id="9" w:author="Nadia Ognyanova" w:date="2018-04-04T10:36:00Z"/>
                <w:b/>
                <w:i/>
                <w:snapToGrid/>
                <w:szCs w:val="24"/>
                <w:lang w:val="bg-BG"/>
              </w:rPr>
            </w:pPr>
          </w:p>
          <w:p w14:paraId="1036669A" w14:textId="77777777" w:rsidR="00D85192" w:rsidRDefault="00D85192" w:rsidP="00D85192">
            <w:pPr>
              <w:tabs>
                <w:tab w:val="left" w:pos="-284"/>
              </w:tabs>
              <w:spacing w:before="120" w:after="120"/>
              <w:jc w:val="both"/>
              <w:rPr>
                <w:szCs w:val="24"/>
              </w:rPr>
            </w:pPr>
            <w:proofErr w:type="spellStart"/>
            <w:r>
              <w:rPr>
                <w:szCs w:val="24"/>
              </w:rPr>
              <w:t>Не</w:t>
            </w:r>
            <w:proofErr w:type="spellEnd"/>
            <w:r>
              <w:rPr>
                <w:szCs w:val="24"/>
              </w:rPr>
              <w:t xml:space="preserve"> е </w:t>
            </w:r>
            <w:proofErr w:type="spellStart"/>
            <w:r>
              <w:rPr>
                <w:szCs w:val="24"/>
              </w:rPr>
              <w:t>приложимо</w:t>
            </w:r>
            <w:proofErr w:type="spellEnd"/>
            <w:r>
              <w:rPr>
                <w:szCs w:val="24"/>
              </w:rPr>
              <w:t xml:space="preserve"> </w:t>
            </w:r>
            <w:proofErr w:type="spellStart"/>
            <w:r>
              <w:rPr>
                <w:szCs w:val="24"/>
              </w:rPr>
              <w:t>за</w:t>
            </w:r>
            <w:proofErr w:type="spellEnd"/>
            <w:r>
              <w:rPr>
                <w:szCs w:val="24"/>
              </w:rPr>
              <w:t xml:space="preserve"> </w:t>
            </w:r>
            <w:proofErr w:type="spellStart"/>
            <w:r>
              <w:rPr>
                <w:szCs w:val="24"/>
              </w:rPr>
              <w:t>общини</w:t>
            </w:r>
            <w:proofErr w:type="spellEnd"/>
            <w:r>
              <w:rPr>
                <w:szCs w:val="24"/>
              </w:rPr>
              <w:t>.</w:t>
            </w:r>
          </w:p>
          <w:p w14:paraId="73B321DE" w14:textId="167F5F45" w:rsidR="00D85192" w:rsidRPr="00243B75" w:rsidRDefault="00D85192" w:rsidP="00D516EA">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3A2742C0"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F389865"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93B099A"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8EC012F" w14:textId="77777777" w:rsidR="00402EBE" w:rsidRPr="00BC39C3" w:rsidRDefault="00402EBE" w:rsidP="00D516EA">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0F6304E" w14:textId="77777777" w:rsidR="00402EBE" w:rsidRPr="009B6DB6" w:rsidRDefault="00402EBE" w:rsidP="00D516EA">
            <w:pPr>
              <w:spacing w:after="120"/>
              <w:jc w:val="both"/>
              <w:rPr>
                <w:snapToGrid/>
                <w:szCs w:val="24"/>
                <w:u w:val="single"/>
                <w:lang w:val="bg-BG"/>
              </w:rPr>
            </w:pPr>
            <w:r w:rsidRPr="009B6DB6">
              <w:rPr>
                <w:snapToGrid/>
                <w:szCs w:val="24"/>
                <w:u w:val="single"/>
                <w:lang w:val="bg-BG"/>
              </w:rPr>
              <w:t>Принципни действия:</w:t>
            </w:r>
          </w:p>
          <w:p w14:paraId="0FA7FE13" w14:textId="77777777" w:rsidR="00402EBE" w:rsidRPr="00BC39C3" w:rsidRDefault="00402EBE" w:rsidP="00D516EA">
            <w:pPr>
              <w:spacing w:after="120"/>
              <w:jc w:val="both"/>
              <w:rPr>
                <w:snapToGrid/>
                <w:szCs w:val="24"/>
                <w:lang w:val="bg-BG"/>
              </w:rPr>
            </w:pPr>
            <w:r w:rsidRPr="00BC39C3">
              <w:rPr>
                <w:snapToGrid/>
                <w:szCs w:val="24"/>
                <w:lang w:val="bg-BG"/>
              </w:rPr>
              <w:t>В случай,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и информацията не може да се провери в търговския регистър</w:t>
            </w:r>
            <w:r>
              <w:rPr>
                <w:b/>
                <w:snapToGrid/>
                <w:szCs w:val="24"/>
                <w:lang w:val="bg-BG"/>
              </w:rPr>
              <w:t xml:space="preserve"> или други регистри</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14:paraId="3ACADB4C" w14:textId="77777777" w:rsidR="00402EBE" w:rsidRPr="00EF37CF" w:rsidRDefault="00402EBE" w:rsidP="00D516EA">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134BB586" w14:textId="77777777" w:rsidR="00402EBE" w:rsidRPr="00243B75" w:rsidRDefault="00402EBE" w:rsidP="00D516EA">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w:t>
            </w:r>
            <w:r>
              <w:rPr>
                <w:snapToGrid/>
                <w:szCs w:val="24"/>
                <w:lang w:val="bg-BG"/>
              </w:rPr>
              <w:lastRenderedPageBreak/>
              <w:t>провери в търговския регистър)</w:t>
            </w:r>
            <w:r w:rsidRPr="00FB45DA">
              <w:rPr>
                <w:snapToGrid/>
                <w:szCs w:val="24"/>
                <w:lang w:val="bg-BG"/>
              </w:rPr>
              <w:t xml:space="preserve"> е основание за отхвърляне на проектното предложение.</w:t>
            </w:r>
          </w:p>
        </w:tc>
      </w:tr>
      <w:tr w:rsidR="00402EBE" w:rsidRPr="006E1FED" w14:paraId="285D724F"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AEB679F" w14:textId="4C0D7C58" w:rsidR="00402EBE" w:rsidRPr="007B6EAE" w:rsidRDefault="00402EBE" w:rsidP="00D516EA">
            <w:pPr>
              <w:tabs>
                <w:tab w:val="left" w:pos="-284"/>
              </w:tabs>
              <w:spacing w:after="240" w:line="240" w:lineRule="exact"/>
              <w:jc w:val="both"/>
              <w:rPr>
                <w:rFonts w:eastAsia="Calibri"/>
                <w:snapToGrid/>
                <w:szCs w:val="24"/>
                <w:lang w:val="bg-BG"/>
              </w:rPr>
            </w:pPr>
            <w:r>
              <w:rPr>
                <w:rFonts w:eastAsia="Calibri"/>
                <w:snapToGrid/>
                <w:szCs w:val="24"/>
                <w:lang w:val="bg-BG"/>
              </w:rPr>
              <w:lastRenderedPageBreak/>
              <w:t>7.</w:t>
            </w:r>
            <w:r>
              <w:rPr>
                <w:rFonts w:eastAsia="Calibri"/>
                <w:snapToGrid/>
                <w:szCs w:val="24"/>
                <w:lang w:val="en-US"/>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Pr>
                <w:rFonts w:eastAsia="Calibri"/>
                <w:snapToGrid/>
                <w:szCs w:val="24"/>
                <w:lang w:val="bg-BG"/>
              </w:rPr>
              <w:t>текущата</w:t>
            </w:r>
            <w:r>
              <w:rPr>
                <w:rStyle w:val="a3"/>
                <w:rFonts w:eastAsia="Calibri"/>
                <w:snapToGrid/>
                <w:szCs w:val="24"/>
                <w:lang w:val="bg-BG"/>
              </w:rPr>
              <w:footnoteReference w:id="2"/>
            </w:r>
            <w:r w:rsidRPr="007B6EAE">
              <w:rPr>
                <w:rFonts w:eastAsia="Calibri"/>
                <w:snapToGrid/>
                <w:szCs w:val="24"/>
                <w:lang w:val="bg-BG"/>
              </w:rPr>
              <w:t xml:space="preserve"> 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w:t>
            </w:r>
            <w:r w:rsidRPr="007B6EAE">
              <w:rPr>
                <w:rFonts w:eastAsia="Calibri"/>
                <w:snapToGrid/>
                <w:szCs w:val="24"/>
                <w:lang w:val="bg-BG"/>
              </w:rPr>
              <w:t xml:space="preserve"> – сканирани и прикачени в ИСУН 2020.</w:t>
            </w:r>
            <w:r>
              <w:rPr>
                <w:rFonts w:eastAsia="Calibri"/>
                <w:snapToGrid/>
                <w:szCs w:val="24"/>
                <w:lang w:val="bg-BG"/>
              </w:rPr>
              <w:t xml:space="preserve"> /неприложимо за партньори - общини</w:t>
            </w:r>
            <w:r w:rsidR="00B3581F">
              <w:t xml:space="preserve"> </w:t>
            </w:r>
            <w:r w:rsidR="00B3581F">
              <w:rPr>
                <w:rFonts w:eastAsia="Calibri"/>
                <w:snapToGrid/>
                <w:szCs w:val="24"/>
                <w:lang w:val="bg-BG"/>
              </w:rPr>
              <w:t>и за</w:t>
            </w:r>
            <w:r w:rsidR="00B3581F" w:rsidRPr="00B3581F">
              <w:rPr>
                <w:rFonts w:eastAsia="Calibri"/>
                <w:snapToGrid/>
                <w:szCs w:val="24"/>
                <w:lang w:val="bg-BG"/>
              </w:rPr>
              <w:t xml:space="preserve"> партньори, които не разходват средства по проекта.</w:t>
            </w:r>
            <w:r>
              <w:rPr>
                <w:rFonts w:eastAsia="Calibri"/>
                <w:snapToGrid/>
                <w:szCs w:val="24"/>
                <w:lang w:val="bg-BG"/>
              </w:rPr>
              <w:t>/</w:t>
            </w:r>
          </w:p>
          <w:p w14:paraId="63F333CC" w14:textId="77777777" w:rsidR="00402EBE" w:rsidRPr="007B6EAE" w:rsidRDefault="00402EBE" w:rsidP="00D516EA">
            <w:pPr>
              <w:numPr>
                <w:ilvl w:val="0"/>
                <w:numId w:val="74"/>
              </w:numPr>
              <w:tabs>
                <w:tab w:val="left" w:pos="-284"/>
              </w:tabs>
              <w:spacing w:after="240" w:line="240" w:lineRule="exact"/>
              <w:ind w:left="460" w:hanging="426"/>
              <w:jc w:val="both"/>
              <w:rPr>
                <w:rFonts w:eastAsia="Calibri"/>
                <w:snapToGrid/>
                <w:szCs w:val="24"/>
                <w:lang w:val="bg-BG"/>
              </w:rPr>
            </w:pPr>
            <w:r w:rsidRPr="007B6EAE">
              <w:rPr>
                <w:rFonts w:eastAsia="Calibri"/>
                <w:snapToGrid/>
                <w:szCs w:val="24"/>
                <w:lang w:val="bg-BG"/>
              </w:rPr>
              <w:t xml:space="preserve">За </w:t>
            </w:r>
            <w:proofErr w:type="spellStart"/>
            <w:r w:rsidRPr="007B6EAE">
              <w:rPr>
                <w:rFonts w:eastAsia="Calibri"/>
                <w:snapToGrid/>
                <w:szCs w:val="24"/>
                <w:lang w:val="bg-BG"/>
              </w:rPr>
              <w:t>новорегистрираните</w:t>
            </w:r>
            <w:proofErr w:type="spellEnd"/>
            <w:r w:rsidRPr="007B6EAE">
              <w:rPr>
                <w:rFonts w:eastAsia="Calibri"/>
                <w:snapToGrid/>
                <w:szCs w:val="24"/>
                <w:lang w:val="bg-BG"/>
              </w:rPr>
              <w:t xml:space="preserve">/новосъздадените организации – Счетоводен баланс за месеците, през които организацията е съществувала </w:t>
            </w:r>
            <w:r>
              <w:rPr>
                <w:rFonts w:eastAsia="Calibri"/>
                <w:snapToGrid/>
                <w:szCs w:val="24"/>
                <w:lang w:val="bg-BG"/>
              </w:rPr>
              <w:t>през текущата година</w:t>
            </w:r>
            <w:r w:rsidRPr="00F0728B">
              <w:rPr>
                <w:rFonts w:eastAsia="Calibri"/>
                <w:snapToGrid/>
                <w:szCs w:val="24"/>
                <w:lang w:val="bg-BG"/>
              </w:rPr>
              <w:t xml:space="preserve"> </w:t>
            </w:r>
            <w:r w:rsidRPr="007B6EAE">
              <w:rPr>
                <w:rFonts w:eastAsia="Calibri"/>
                <w:snapToGrid/>
                <w:szCs w:val="24"/>
                <w:lang w:val="bg-BG"/>
              </w:rPr>
              <w:t>– сканирани и прикачени в ИСУН 2020.</w:t>
            </w:r>
          </w:p>
          <w:p w14:paraId="04170ED3" w14:textId="77777777" w:rsidR="00402EBE" w:rsidRPr="002C550E" w:rsidRDefault="00402EBE" w:rsidP="00D516EA">
            <w:pPr>
              <w:tabs>
                <w:tab w:val="left" w:pos="460"/>
              </w:tabs>
              <w:spacing w:before="40" w:after="120" w:line="240" w:lineRule="exact"/>
              <w:ind w:left="34"/>
              <w:jc w:val="both"/>
              <w:rPr>
                <w:rFonts w:eastAsia="Calibri"/>
                <w:snapToGrid/>
                <w:szCs w:val="24"/>
                <w:lang w:val="bg-BG"/>
              </w:rPr>
            </w:pPr>
            <w:r w:rsidRPr="002C550E">
              <w:rPr>
                <w:rFonts w:eastAsia="Calibri"/>
                <w:snapToGrid/>
                <w:szCs w:val="24"/>
                <w:lang w:val="bg-BG"/>
              </w:rPr>
              <w:t>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Във финансовите отчети се посочва името на лицето и се поставят печатът на предприятието и печатът на счетоводното предприятие.</w:t>
            </w:r>
          </w:p>
          <w:p w14:paraId="03A075D8" w14:textId="77777777" w:rsidR="00402EBE" w:rsidRDefault="00402EBE" w:rsidP="00D516EA">
            <w:pPr>
              <w:spacing w:after="120"/>
              <w:ind w:right="-51"/>
              <w:jc w:val="both"/>
              <w:rPr>
                <w:i/>
                <w:snapToGrid/>
                <w:szCs w:val="24"/>
                <w:lang w:val="bg-BG" w:eastAsia="bg-BG"/>
              </w:rPr>
            </w:pPr>
            <w:r w:rsidRPr="006673CA">
              <w:rPr>
                <w:i/>
                <w:snapToGrid/>
                <w:szCs w:val="24"/>
                <w:lang w:val="bg-BG" w:eastAsia="bg-BG"/>
              </w:rPr>
              <w:t>В случай, че посочените документи са оповестени в ТР ще бъде извършена проверка по служебен път.</w:t>
            </w:r>
          </w:p>
          <w:p w14:paraId="3DD593FE" w14:textId="77777777" w:rsidR="00402EBE" w:rsidRPr="005B6252" w:rsidRDefault="00402EBE" w:rsidP="00D516EA">
            <w:pPr>
              <w:tabs>
                <w:tab w:val="left" w:pos="318"/>
              </w:tabs>
              <w:spacing w:before="40" w:after="120" w:line="240" w:lineRule="exact"/>
              <w:ind w:left="34"/>
              <w:jc w:val="both"/>
              <w:rPr>
                <w:i/>
                <w:snapToGrid/>
                <w:szCs w:val="24"/>
                <w:lang w:val="en-US"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459B5DC6"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4696159"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9C88D2B"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DDC6B95" w14:textId="77777777" w:rsidR="00402EBE" w:rsidRDefault="00402EBE" w:rsidP="00D516EA">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3C181F7A" w14:textId="77777777" w:rsidR="00402EBE" w:rsidRPr="007B6EAE" w:rsidRDefault="00402EBE" w:rsidP="00D516EA">
            <w:pPr>
              <w:spacing w:after="120"/>
              <w:jc w:val="both"/>
              <w:rPr>
                <w:snapToGrid/>
                <w:szCs w:val="24"/>
                <w:u w:val="single"/>
                <w:lang w:val="bg-BG"/>
              </w:rPr>
            </w:pPr>
            <w:r w:rsidRPr="007B6EAE">
              <w:rPr>
                <w:snapToGrid/>
                <w:szCs w:val="24"/>
                <w:u w:val="single"/>
                <w:lang w:val="bg-BG"/>
              </w:rPr>
              <w:t>Принципни действия:</w:t>
            </w:r>
          </w:p>
          <w:p w14:paraId="047C57FA" w14:textId="77777777" w:rsidR="00402EBE" w:rsidRPr="00F0728B" w:rsidRDefault="00402EBE" w:rsidP="00D516EA">
            <w:pPr>
              <w:spacing w:after="160" w:line="259" w:lineRule="auto"/>
              <w:jc w:val="both"/>
              <w:rPr>
                <w:rFonts w:eastAsia="Calibri"/>
                <w:snapToGrid/>
                <w:szCs w:val="24"/>
                <w:lang w:val="bg-BG"/>
              </w:rPr>
            </w:pPr>
            <w:r w:rsidRPr="00BC39C3">
              <w:rPr>
                <w:snapToGrid/>
                <w:szCs w:val="24"/>
                <w:lang w:val="bg-BG"/>
              </w:rPr>
              <w:t xml:space="preserve">В случай че не </w:t>
            </w:r>
            <w:r>
              <w:rPr>
                <w:snapToGrid/>
                <w:szCs w:val="24"/>
                <w:lang w:val="bg-BG"/>
              </w:rPr>
              <w:t xml:space="preserve">е </w:t>
            </w:r>
            <w:r w:rsidRPr="00BC39C3">
              <w:rPr>
                <w:snapToGrid/>
                <w:szCs w:val="24"/>
                <w:lang w:val="bg-BG"/>
              </w:rPr>
              <w:t>представ</w:t>
            </w:r>
            <w:r>
              <w:rPr>
                <w:snapToGrid/>
                <w:szCs w:val="24"/>
                <w:lang w:val="bg-BG"/>
              </w:rPr>
              <w:t>ен</w:t>
            </w:r>
            <w:r w:rsidRPr="00BC39C3">
              <w:rPr>
                <w:snapToGrid/>
                <w:szCs w:val="24"/>
                <w:lang w:val="bg-BG"/>
              </w:rPr>
              <w:t xml:space="preserve"> </w:t>
            </w:r>
            <w:r w:rsidRPr="00F0728B">
              <w:rPr>
                <w:rFonts w:eastAsia="Calibri"/>
                <w:snapToGrid/>
                <w:szCs w:val="24"/>
                <w:lang w:val="bg-BG"/>
              </w:rPr>
              <w:t xml:space="preserve">Счетоводен баланс </w:t>
            </w:r>
            <w:r>
              <w:rPr>
                <w:rFonts w:eastAsia="Calibri"/>
                <w:snapToGrid/>
                <w:szCs w:val="24"/>
                <w:lang w:val="bg-BG"/>
              </w:rPr>
              <w:t xml:space="preserve">на партньора </w:t>
            </w:r>
            <w:r w:rsidRPr="00F0728B">
              <w:rPr>
                <w:rFonts w:eastAsia="Calibri"/>
                <w:snapToGrid/>
                <w:szCs w:val="24"/>
                <w:lang w:val="bg-BG"/>
              </w:rPr>
              <w:t>за съответните финансови години</w:t>
            </w:r>
            <w:r>
              <w:rPr>
                <w:rFonts w:eastAsia="Calibri"/>
                <w:snapToGrid/>
                <w:szCs w:val="24"/>
                <w:lang w:val="bg-BG"/>
              </w:rPr>
              <w:t xml:space="preserve"> и не може да бъде проверен в търговския регистър</w:t>
            </w:r>
            <w:r w:rsidRPr="00F0728B">
              <w:rPr>
                <w:rFonts w:eastAsia="Calibri"/>
                <w:snapToGrid/>
                <w:szCs w:val="24"/>
                <w:lang w:val="bg-BG"/>
              </w:rPr>
              <w:t>,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3147BE54" w14:textId="77777777" w:rsidR="00402EBE" w:rsidRPr="00243B75" w:rsidRDefault="00402EBE" w:rsidP="00D516EA">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402EBE" w:rsidRPr="006E1FED" w14:paraId="428B0252"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22FC243" w14:textId="3D5A9D3D" w:rsidR="00402EBE" w:rsidRDefault="00361CF8" w:rsidP="00D516EA">
            <w:pPr>
              <w:spacing w:after="120"/>
              <w:ind w:right="-51"/>
              <w:jc w:val="both"/>
              <w:rPr>
                <w:rFonts w:eastAsia="Calibri"/>
                <w:snapToGrid/>
                <w:szCs w:val="24"/>
                <w:lang w:val="bg-BG"/>
              </w:rPr>
            </w:pPr>
            <w:r>
              <w:rPr>
                <w:rFonts w:eastAsia="Calibri"/>
                <w:snapToGrid/>
                <w:szCs w:val="24"/>
                <w:lang w:val="bg-BG"/>
              </w:rPr>
              <w:t>8</w:t>
            </w:r>
            <w:r w:rsidR="00402EBE">
              <w:rPr>
                <w:rFonts w:eastAsia="Calibri"/>
                <w:snapToGrid/>
                <w:szCs w:val="24"/>
                <w:lang w:val="bg-BG"/>
              </w:rPr>
              <w:t>. В случай че партньорът е обучаваща</w:t>
            </w:r>
            <w:r w:rsidR="00402EBE" w:rsidRPr="006673CA">
              <w:rPr>
                <w:rFonts w:eastAsia="Calibri"/>
                <w:snapToGrid/>
                <w:szCs w:val="24"/>
                <w:lang w:val="bg-BG"/>
              </w:rPr>
              <w:t xml:space="preserve"> институция действа</w:t>
            </w:r>
            <w:r w:rsidR="00402EBE">
              <w:rPr>
                <w:rFonts w:eastAsia="Calibri"/>
                <w:snapToGrid/>
                <w:szCs w:val="24"/>
                <w:lang w:val="bg-BG"/>
              </w:rPr>
              <w:t>ща</w:t>
            </w:r>
            <w:r w:rsidR="00402EBE" w:rsidRPr="006673CA">
              <w:rPr>
                <w:rFonts w:eastAsia="Calibri"/>
                <w:snapToGrid/>
                <w:szCs w:val="24"/>
                <w:lang w:val="bg-BG"/>
              </w:rPr>
              <w:t xml:space="preserve"> в съответствие с </w:t>
            </w:r>
            <w:proofErr w:type="spellStart"/>
            <w:r w:rsidR="00402EBE" w:rsidRPr="00415338">
              <w:rPr>
                <w:szCs w:val="24"/>
              </w:rPr>
              <w:t>нормативни</w:t>
            </w:r>
            <w:proofErr w:type="spellEnd"/>
            <w:r w:rsidR="00402EBE" w:rsidRPr="00415338">
              <w:rPr>
                <w:szCs w:val="24"/>
              </w:rPr>
              <w:t xml:space="preserve"> </w:t>
            </w:r>
            <w:proofErr w:type="spellStart"/>
            <w:r w:rsidR="00402EBE" w:rsidRPr="00415338">
              <w:rPr>
                <w:szCs w:val="24"/>
              </w:rPr>
              <w:t>актове</w:t>
            </w:r>
            <w:proofErr w:type="spellEnd"/>
            <w:r w:rsidR="00402EBE">
              <w:rPr>
                <w:szCs w:val="24"/>
              </w:rPr>
              <w:t xml:space="preserve">, </w:t>
            </w:r>
            <w:proofErr w:type="spellStart"/>
            <w:r w:rsidR="00402EBE">
              <w:rPr>
                <w:szCs w:val="24"/>
              </w:rPr>
              <w:t>различни</w:t>
            </w:r>
            <w:proofErr w:type="spellEnd"/>
            <w:r w:rsidR="00402EBE">
              <w:rPr>
                <w:szCs w:val="24"/>
              </w:rPr>
              <w:t xml:space="preserve"> </w:t>
            </w:r>
            <w:proofErr w:type="spellStart"/>
            <w:r w:rsidR="00402EBE">
              <w:rPr>
                <w:szCs w:val="24"/>
              </w:rPr>
              <w:t>от</w:t>
            </w:r>
            <w:proofErr w:type="spellEnd"/>
            <w:r w:rsidR="00402EBE">
              <w:rPr>
                <w:szCs w:val="24"/>
              </w:rPr>
              <w:t xml:space="preserve"> </w:t>
            </w:r>
            <w:proofErr w:type="spellStart"/>
            <w:r w:rsidR="00402EBE" w:rsidRPr="00415338">
              <w:rPr>
                <w:szCs w:val="24"/>
              </w:rPr>
              <w:t>по</w:t>
            </w:r>
            <w:proofErr w:type="spellEnd"/>
            <w:r w:rsidR="00402EBE" w:rsidRPr="00415338">
              <w:rPr>
                <w:szCs w:val="24"/>
              </w:rPr>
              <w:t xml:space="preserve"> </w:t>
            </w:r>
            <w:proofErr w:type="spellStart"/>
            <w:r w:rsidR="00402EBE" w:rsidRPr="00415338">
              <w:rPr>
                <w:szCs w:val="24"/>
              </w:rPr>
              <w:t>Закона</w:t>
            </w:r>
            <w:proofErr w:type="spellEnd"/>
            <w:r w:rsidR="00402EBE" w:rsidRPr="00415338">
              <w:rPr>
                <w:szCs w:val="24"/>
              </w:rPr>
              <w:t xml:space="preserve"> </w:t>
            </w:r>
            <w:proofErr w:type="spellStart"/>
            <w:r w:rsidR="00402EBE" w:rsidRPr="00415338">
              <w:rPr>
                <w:szCs w:val="24"/>
              </w:rPr>
              <w:t>за</w:t>
            </w:r>
            <w:proofErr w:type="spellEnd"/>
            <w:r w:rsidR="00402EBE" w:rsidRPr="00415338">
              <w:rPr>
                <w:szCs w:val="24"/>
              </w:rPr>
              <w:t xml:space="preserve"> </w:t>
            </w:r>
            <w:proofErr w:type="spellStart"/>
            <w:r w:rsidR="00402EBE" w:rsidRPr="00415338">
              <w:rPr>
                <w:szCs w:val="24"/>
              </w:rPr>
              <w:t>професионалното</w:t>
            </w:r>
            <w:proofErr w:type="spellEnd"/>
            <w:r w:rsidR="00402EBE" w:rsidRPr="00415338">
              <w:rPr>
                <w:szCs w:val="24"/>
              </w:rPr>
              <w:t xml:space="preserve"> </w:t>
            </w:r>
            <w:proofErr w:type="spellStart"/>
            <w:r w:rsidR="00402EBE" w:rsidRPr="00415338">
              <w:rPr>
                <w:szCs w:val="24"/>
              </w:rPr>
              <w:t>образование</w:t>
            </w:r>
            <w:proofErr w:type="spellEnd"/>
            <w:r w:rsidR="00402EBE" w:rsidRPr="00415338">
              <w:rPr>
                <w:szCs w:val="24"/>
              </w:rPr>
              <w:t xml:space="preserve"> и </w:t>
            </w:r>
            <w:proofErr w:type="spellStart"/>
            <w:r w:rsidR="00402EBE" w:rsidRPr="00415338">
              <w:rPr>
                <w:szCs w:val="24"/>
              </w:rPr>
              <w:t>обучение</w:t>
            </w:r>
            <w:proofErr w:type="spellEnd"/>
            <w:r w:rsidR="00402EBE">
              <w:rPr>
                <w:rFonts w:eastAsia="Calibri"/>
                <w:snapToGrid/>
                <w:szCs w:val="24"/>
                <w:lang w:val="bg-BG"/>
              </w:rPr>
              <w:t>,</w:t>
            </w:r>
            <w:r w:rsidR="00402EBE" w:rsidRPr="006673CA">
              <w:rPr>
                <w:rFonts w:eastAsia="Calibri"/>
                <w:snapToGrid/>
                <w:szCs w:val="24"/>
                <w:lang w:val="bg-BG"/>
              </w:rPr>
              <w:t xml:space="preserve"> </w:t>
            </w:r>
            <w:r w:rsidR="00402EBE">
              <w:rPr>
                <w:rFonts w:eastAsia="Calibri"/>
                <w:snapToGrid/>
                <w:szCs w:val="24"/>
                <w:lang w:val="bg-BG"/>
              </w:rPr>
              <w:t>е представен</w:t>
            </w:r>
            <w:r w:rsidR="00402EBE" w:rsidRPr="006673CA">
              <w:rPr>
                <w:rFonts w:eastAsia="Calibri"/>
                <w:snapToGrid/>
                <w:szCs w:val="24"/>
                <w:lang w:val="bg-BG"/>
              </w:rPr>
              <w:t xml:space="preserve"> съответният учредителен документ – сканиран и прикачен в ИСУН 2020.</w:t>
            </w:r>
          </w:p>
          <w:p w14:paraId="0D3C5903" w14:textId="77777777" w:rsidR="00402EBE" w:rsidRPr="00A129AF" w:rsidRDefault="00402EBE" w:rsidP="00D516EA">
            <w:pPr>
              <w:tabs>
                <w:tab w:val="left" w:pos="4820"/>
              </w:tabs>
              <w:spacing w:before="120" w:after="120"/>
              <w:jc w:val="both"/>
              <w:rPr>
                <w:szCs w:val="24"/>
              </w:rPr>
            </w:pPr>
            <w:r>
              <w:rPr>
                <w:szCs w:val="24"/>
              </w:rPr>
              <w:t>*</w:t>
            </w:r>
            <w:proofErr w:type="spellStart"/>
            <w:r>
              <w:rPr>
                <w:szCs w:val="24"/>
              </w:rPr>
              <w:t>Информацията</w:t>
            </w:r>
            <w:proofErr w:type="spellEnd"/>
            <w:r>
              <w:rPr>
                <w:szCs w:val="24"/>
              </w:rPr>
              <w:t xml:space="preserve"> </w:t>
            </w:r>
            <w:proofErr w:type="spellStart"/>
            <w:r>
              <w:rPr>
                <w:szCs w:val="24"/>
              </w:rPr>
              <w:t>ще</w:t>
            </w:r>
            <w:proofErr w:type="spellEnd"/>
            <w:r>
              <w:rPr>
                <w:szCs w:val="24"/>
              </w:rPr>
              <w:t xml:space="preserve"> </w:t>
            </w:r>
            <w:proofErr w:type="spellStart"/>
            <w:r>
              <w:rPr>
                <w:szCs w:val="24"/>
              </w:rPr>
              <w:t>се</w:t>
            </w:r>
            <w:proofErr w:type="spellEnd"/>
            <w:r>
              <w:rPr>
                <w:szCs w:val="24"/>
              </w:rPr>
              <w:t xml:space="preserve"> </w:t>
            </w:r>
            <w:proofErr w:type="spellStart"/>
            <w:r>
              <w:rPr>
                <w:szCs w:val="24"/>
              </w:rPr>
              <w:t>проверява</w:t>
            </w:r>
            <w:proofErr w:type="spellEnd"/>
            <w:r>
              <w:rPr>
                <w:szCs w:val="24"/>
              </w:rPr>
              <w:t xml:space="preserve"> </w:t>
            </w:r>
            <w:proofErr w:type="spellStart"/>
            <w:r>
              <w:rPr>
                <w:szCs w:val="24"/>
              </w:rPr>
              <w:t>по</w:t>
            </w:r>
            <w:proofErr w:type="spellEnd"/>
            <w:r>
              <w:rPr>
                <w:szCs w:val="24"/>
              </w:rPr>
              <w:t xml:space="preserve"> </w:t>
            </w:r>
            <w:proofErr w:type="spellStart"/>
            <w:r>
              <w:rPr>
                <w:szCs w:val="24"/>
              </w:rPr>
              <w:t>служебен</w:t>
            </w:r>
            <w:proofErr w:type="spellEnd"/>
            <w:r>
              <w:rPr>
                <w:szCs w:val="24"/>
              </w:rPr>
              <w:t xml:space="preserve"> </w:t>
            </w:r>
            <w:proofErr w:type="spellStart"/>
            <w:r>
              <w:rPr>
                <w:szCs w:val="24"/>
              </w:rPr>
              <w:t>път</w:t>
            </w:r>
            <w:proofErr w:type="spellEnd"/>
            <w:r>
              <w:rPr>
                <w:szCs w:val="24"/>
              </w:rPr>
              <w:t xml:space="preserve">, в </w:t>
            </w:r>
            <w:proofErr w:type="spellStart"/>
            <w:r>
              <w:rPr>
                <w:szCs w:val="24"/>
              </w:rPr>
              <w:t>случай</w:t>
            </w:r>
            <w:proofErr w:type="spellEnd"/>
            <w:r>
              <w:rPr>
                <w:szCs w:val="24"/>
              </w:rPr>
              <w:t xml:space="preserve"> </w:t>
            </w:r>
            <w:proofErr w:type="spellStart"/>
            <w:r>
              <w:rPr>
                <w:szCs w:val="24"/>
              </w:rPr>
              <w:t>че</w:t>
            </w:r>
            <w:proofErr w:type="spellEnd"/>
            <w:r>
              <w:rPr>
                <w:szCs w:val="24"/>
              </w:rPr>
              <w:t xml:space="preserve"> е </w:t>
            </w:r>
            <w:proofErr w:type="spellStart"/>
            <w:r w:rsidRPr="001A1DD3">
              <w:rPr>
                <w:szCs w:val="24"/>
              </w:rPr>
              <w:t>налична</w:t>
            </w:r>
            <w:proofErr w:type="spellEnd"/>
            <w:r w:rsidRPr="001A1DD3">
              <w:rPr>
                <w:szCs w:val="24"/>
              </w:rPr>
              <w:t xml:space="preserve"> в </w:t>
            </w:r>
            <w:proofErr w:type="spellStart"/>
            <w:r w:rsidRPr="001A1DD3">
              <w:rPr>
                <w:szCs w:val="24"/>
              </w:rPr>
              <w:t>публични</w:t>
            </w:r>
            <w:proofErr w:type="spellEnd"/>
            <w:r w:rsidRPr="001A1DD3">
              <w:rPr>
                <w:szCs w:val="24"/>
              </w:rPr>
              <w:t xml:space="preserve"> </w:t>
            </w:r>
            <w:proofErr w:type="spellStart"/>
            <w:r w:rsidRPr="001A1DD3">
              <w:rPr>
                <w:szCs w:val="24"/>
              </w:rPr>
              <w:t>регистри</w:t>
            </w:r>
            <w:proofErr w:type="spellEnd"/>
            <w:r>
              <w:rPr>
                <w:szCs w:val="24"/>
              </w:rPr>
              <w:t>.</w:t>
            </w:r>
          </w:p>
          <w:p w14:paraId="5F2F854E" w14:textId="77777777" w:rsidR="00402EBE" w:rsidRPr="000305ED" w:rsidRDefault="00402EBE" w:rsidP="00D516EA">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3D19EA89" w14:textId="77777777" w:rsidR="00402EBE" w:rsidRPr="000305ED" w:rsidRDefault="00402EBE" w:rsidP="00D516EA">
            <w:pPr>
              <w:spacing w:after="160"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6476482" w14:textId="77777777" w:rsidR="00402EBE" w:rsidRPr="00287972" w:rsidRDefault="00402EBE" w:rsidP="00D516EA">
            <w:pPr>
              <w:spacing w:after="160"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BE7A7CB" w14:textId="77777777" w:rsidR="00402EBE" w:rsidRPr="00212663" w:rsidRDefault="00402EBE" w:rsidP="00D516EA">
            <w:pPr>
              <w:spacing w:after="160"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11CE50C" w14:textId="77777777" w:rsidR="00402EBE" w:rsidRDefault="00402EBE" w:rsidP="00D516EA">
            <w:pPr>
              <w:spacing w:after="160" w:line="259" w:lineRule="auto"/>
              <w:jc w:val="both"/>
              <w:rPr>
                <w:rFonts w:eastAsia="Calibri"/>
                <w:snapToGrid/>
                <w:szCs w:val="24"/>
                <w:lang w:val="bg-BG"/>
              </w:rPr>
            </w:pPr>
            <w:r w:rsidRPr="006673CA">
              <w:rPr>
                <w:rFonts w:eastAsia="Calibri"/>
                <w:snapToGrid/>
                <w:szCs w:val="24"/>
                <w:lang w:val="bg-BG"/>
              </w:rPr>
              <w:t xml:space="preserve">Източник на информация – ИСУН 2020, Приложения към Формуляр за кандидатстване </w:t>
            </w:r>
          </w:p>
          <w:p w14:paraId="6C8BD014" w14:textId="77777777" w:rsidR="00402EBE" w:rsidRPr="00212663" w:rsidRDefault="00402EBE" w:rsidP="00D516EA">
            <w:pPr>
              <w:spacing w:after="160" w:line="259" w:lineRule="auto"/>
              <w:jc w:val="both"/>
              <w:rPr>
                <w:rFonts w:eastAsia="Calibri"/>
                <w:snapToGrid/>
                <w:szCs w:val="24"/>
                <w:u w:val="single"/>
                <w:lang w:val="bg-BG"/>
              </w:rPr>
            </w:pPr>
            <w:r w:rsidRPr="00212663">
              <w:rPr>
                <w:rFonts w:eastAsia="Calibri"/>
                <w:snapToGrid/>
                <w:szCs w:val="24"/>
                <w:u w:val="single"/>
                <w:lang w:val="bg-BG"/>
              </w:rPr>
              <w:t>Принципни действия:</w:t>
            </w:r>
          </w:p>
          <w:p w14:paraId="4ABA7D7C" w14:textId="77777777" w:rsidR="00402EBE" w:rsidRPr="006673CA" w:rsidRDefault="00402EBE" w:rsidP="00D516EA">
            <w:pPr>
              <w:spacing w:after="160" w:line="259" w:lineRule="auto"/>
              <w:jc w:val="both"/>
              <w:rPr>
                <w:rFonts w:eastAsia="Calibri"/>
                <w:snapToGrid/>
                <w:szCs w:val="24"/>
                <w:lang w:val="bg-BG"/>
              </w:rPr>
            </w:pPr>
            <w:r>
              <w:rPr>
                <w:rFonts w:eastAsia="Calibri"/>
                <w:snapToGrid/>
                <w:szCs w:val="24"/>
                <w:lang w:val="bg-BG"/>
              </w:rPr>
              <w:t>В случай</w:t>
            </w:r>
            <w:r w:rsidRPr="006673CA">
              <w:rPr>
                <w:rFonts w:eastAsia="Calibri"/>
                <w:snapToGrid/>
                <w:szCs w:val="24"/>
                <w:lang w:val="bg-BG"/>
              </w:rPr>
              <w:t xml:space="preserve"> че не е представен съответния нормативен акт за </w:t>
            </w:r>
            <w:r>
              <w:rPr>
                <w:rFonts w:eastAsia="Calibri"/>
                <w:snapToGrid/>
                <w:szCs w:val="24"/>
                <w:lang w:val="bg-BG"/>
              </w:rPr>
              <w:t>партньора</w:t>
            </w:r>
            <w:r w:rsidRPr="006673CA">
              <w:rPr>
                <w:rFonts w:eastAsia="Calibri"/>
                <w:snapToGrid/>
                <w:szCs w:val="24"/>
                <w:lang w:val="bg-BG"/>
              </w:rPr>
              <w:t>, същият ще бъде изискан като пояснителна информация.</w:t>
            </w:r>
          </w:p>
          <w:p w14:paraId="6F6CDF60" w14:textId="77777777" w:rsidR="00402EBE" w:rsidRPr="006673CA" w:rsidRDefault="00402EBE" w:rsidP="00D516EA">
            <w:pPr>
              <w:spacing w:after="160" w:line="259" w:lineRule="auto"/>
              <w:jc w:val="both"/>
              <w:rPr>
                <w:rFonts w:eastAsia="Calibri"/>
                <w:snapToGrid/>
                <w:szCs w:val="24"/>
                <w:lang w:val="bg-BG"/>
              </w:rPr>
            </w:pPr>
            <w:r w:rsidRPr="006673CA">
              <w:rPr>
                <w:rFonts w:eastAsia="Calibri"/>
                <w:snapToGrid/>
                <w:szCs w:val="24"/>
                <w:lang w:val="bg-BG"/>
              </w:rPr>
              <w:t>Нормативният акт  следва да се представи в срока, определен от оценителната комисия.</w:t>
            </w:r>
          </w:p>
          <w:p w14:paraId="3EC26434" w14:textId="77777777" w:rsidR="00402EBE" w:rsidRPr="000305ED" w:rsidRDefault="00402EBE" w:rsidP="00D516EA">
            <w:pPr>
              <w:spacing w:after="120"/>
              <w:jc w:val="both"/>
              <w:rPr>
                <w:b/>
                <w:snapToGrid/>
                <w:color w:val="000000"/>
                <w:szCs w:val="24"/>
                <w:lang w:val="bg-BG" w:eastAsia="bg-BG"/>
              </w:rPr>
            </w:pPr>
            <w:r w:rsidRPr="006673CA">
              <w:rPr>
                <w:rFonts w:eastAsia="Calibri"/>
                <w:snapToGrid/>
                <w:szCs w:val="24"/>
                <w:lang w:val="bg-BG"/>
              </w:rPr>
              <w:lastRenderedPageBreak/>
              <w:t>Непредставянето му е основание за отхвърляне на проектното предложение.</w:t>
            </w:r>
          </w:p>
        </w:tc>
      </w:tr>
      <w:tr w:rsidR="00402EBE" w:rsidRPr="006E1FED" w14:paraId="07715153" w14:textId="77777777" w:rsidTr="00D516EA">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4F7CF32A" w14:textId="0695FEEF" w:rsidR="00402EBE" w:rsidRDefault="00361CF8" w:rsidP="00402EBE">
            <w:pPr>
              <w:tabs>
                <w:tab w:val="left" w:pos="-284"/>
              </w:tabs>
              <w:spacing w:after="160" w:line="240" w:lineRule="exact"/>
              <w:jc w:val="both"/>
              <w:rPr>
                <w:ins w:id="10" w:author="Nadia Ognyanova" w:date="2018-04-04T10:38:00Z"/>
                <w:snapToGrid/>
                <w:szCs w:val="24"/>
                <w:lang w:val="bg-BG"/>
              </w:rPr>
            </w:pPr>
            <w:r>
              <w:rPr>
                <w:snapToGrid/>
                <w:szCs w:val="24"/>
                <w:lang w:val="bg-BG"/>
              </w:rPr>
              <w:lastRenderedPageBreak/>
              <w:t>9</w:t>
            </w:r>
            <w:r w:rsidR="00402EBE">
              <w:rPr>
                <w:snapToGrid/>
                <w:szCs w:val="24"/>
                <w:lang w:val="bg-BG"/>
              </w:rPr>
              <w:t>.</w:t>
            </w:r>
            <w:r w:rsidR="00402EBE">
              <w:rPr>
                <w:snapToGrid/>
                <w:szCs w:val="24"/>
                <w:lang w:val="en-US"/>
              </w:rPr>
              <w:t xml:space="preserve"> </w:t>
            </w:r>
            <w:r w:rsidR="00402EBE">
              <w:rPr>
                <w:snapToGrid/>
                <w:szCs w:val="24"/>
                <w:lang w:val="bg-BG"/>
              </w:rPr>
              <w:t>Препис о</w:t>
            </w:r>
            <w:r w:rsidR="00402EBE" w:rsidRPr="00BC39C3">
              <w:rPr>
                <w:snapToGrid/>
                <w:szCs w:val="24"/>
                <w:lang w:val="bg-BG"/>
              </w:rPr>
              <w:t xml:space="preserve">т Решение на </w:t>
            </w:r>
            <w:proofErr w:type="spellStart"/>
            <w:r w:rsidR="00402EBE" w:rsidRPr="00BC39C3">
              <w:rPr>
                <w:snapToGrid/>
                <w:szCs w:val="24"/>
                <w:lang w:val="bg-BG"/>
              </w:rPr>
              <w:t>ОбС</w:t>
            </w:r>
            <w:proofErr w:type="spellEnd"/>
            <w:r w:rsidR="00402EBE">
              <w:rPr>
                <w:snapToGrid/>
                <w:szCs w:val="24"/>
                <w:lang w:val="bg-BG"/>
              </w:rPr>
              <w:t xml:space="preserve"> </w:t>
            </w:r>
          </w:p>
          <w:p w14:paraId="69E4DF0D" w14:textId="24758890" w:rsidR="00F35F5E" w:rsidRPr="00243B75" w:rsidRDefault="00F35F5E" w:rsidP="00402EBE">
            <w:pPr>
              <w:tabs>
                <w:tab w:val="left" w:pos="-284"/>
              </w:tabs>
              <w:spacing w:after="160" w:line="240" w:lineRule="exact"/>
              <w:jc w:val="both"/>
              <w:rPr>
                <w:rFonts w:eastAsia="Calibri"/>
                <w:b/>
                <w:snapToGrid/>
                <w:szCs w:val="24"/>
                <w:lang w:val="bg-BG"/>
              </w:rPr>
            </w:pPr>
            <w:r>
              <w:rPr>
                <w:snapToGrid/>
                <w:szCs w:val="24"/>
                <w:lang w:val="bg-BG"/>
              </w:rPr>
              <w:t>/ако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0C4DD8B5"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17F4935"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B284B99"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3E90226" w14:textId="77777777" w:rsidR="00402EBE" w:rsidRDefault="00402EBE" w:rsidP="00D516EA">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5D045647" w14:textId="77777777" w:rsidR="00402EBE" w:rsidRPr="00A359D8" w:rsidRDefault="00402EBE" w:rsidP="00D516EA">
            <w:pPr>
              <w:spacing w:after="120"/>
              <w:jc w:val="both"/>
              <w:rPr>
                <w:snapToGrid/>
                <w:szCs w:val="24"/>
                <w:u w:val="single"/>
                <w:lang w:val="bg-BG"/>
              </w:rPr>
            </w:pPr>
            <w:r w:rsidRPr="00A359D8">
              <w:rPr>
                <w:snapToGrid/>
                <w:szCs w:val="24"/>
                <w:u w:val="single"/>
                <w:lang w:val="bg-BG"/>
              </w:rPr>
              <w:t>Принципни действия:</w:t>
            </w:r>
          </w:p>
          <w:p w14:paraId="0A6EBFE8" w14:textId="77777777" w:rsidR="00402EBE" w:rsidRPr="00BC39C3" w:rsidRDefault="00402EBE" w:rsidP="00D516EA">
            <w:pPr>
              <w:spacing w:after="120"/>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55C4E027" w14:textId="77777777" w:rsidR="00402EBE" w:rsidRPr="00BC39C3" w:rsidRDefault="00402EBE" w:rsidP="00D516EA">
            <w:pPr>
              <w:jc w:val="both"/>
              <w:rPr>
                <w:snapToGrid/>
                <w:szCs w:val="24"/>
                <w:lang w:val="bg-BG"/>
              </w:rPr>
            </w:pPr>
            <w:r w:rsidRPr="00BC39C3">
              <w:rPr>
                <w:snapToGrid/>
                <w:szCs w:val="24"/>
                <w:lang w:val="bg-BG"/>
              </w:rPr>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7CD80CD5" w14:textId="77777777" w:rsidR="00402EBE" w:rsidRPr="00243B75" w:rsidRDefault="00402EBE" w:rsidP="00D516EA">
            <w:pPr>
              <w:spacing w:after="120"/>
              <w:jc w:val="both"/>
              <w:rPr>
                <w:b/>
                <w:snapToGrid/>
                <w:color w:val="000000"/>
                <w:szCs w:val="24"/>
                <w:lang w:val="bg-BG" w:eastAsia="bg-BG"/>
              </w:rPr>
            </w:pPr>
            <w:r w:rsidRPr="00570B51">
              <w:rPr>
                <w:snapToGrid/>
                <w:szCs w:val="24"/>
                <w:lang w:val="bg-BG"/>
              </w:rPr>
              <w:t>В случай че в посоченият срок за подаване на проектни предложения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C47B0F" w14:paraId="12262DC4"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2149A011"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sidR="00402EBE">
              <w:rPr>
                <w:bCs/>
                <w:snapToGrid/>
                <w:szCs w:val="24"/>
                <w:lang w:val="en-US"/>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208E6785"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C47B0F" w14:paraId="51107C08"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DB66083"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8A17727"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64ECC9"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BDC97CA"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8B7DFC6"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C47B0F" w14:paraId="49ACD6C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073153A" w14:textId="77777777" w:rsidR="00153121" w:rsidRPr="00BC39C3" w:rsidRDefault="00006F2B" w:rsidP="0056303B">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sidRPr="00BC39C3">
              <w:rPr>
                <w:b/>
                <w:snapToGrid/>
                <w:color w:val="000000"/>
                <w:szCs w:val="24"/>
                <w:lang w:val="bg-BG" w:eastAsia="bg-BG"/>
              </w:rPr>
              <w:t>Кандидатът е някое от изброените лица:</w:t>
            </w:r>
          </w:p>
          <w:p w14:paraId="1C0B8CFB" w14:textId="42C9371A"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Работодатели; </w:t>
            </w:r>
          </w:p>
          <w:p w14:paraId="022C4145"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Социални партньори; </w:t>
            </w:r>
          </w:p>
          <w:p w14:paraId="76D09D80"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Общини и райони на общини; </w:t>
            </w:r>
          </w:p>
          <w:p w14:paraId="10397651" w14:textId="116A9C52" w:rsidR="00153121" w:rsidRPr="00E97B57" w:rsidRDefault="00730773" w:rsidP="00E97B57">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Неправителствени организации;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77CAF10"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549DAD"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31DDC6"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615CC4C" w14:textId="77777777"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 xml:space="preserve">; </w:t>
            </w:r>
            <w:r w:rsidRPr="00BC39C3">
              <w:rPr>
                <w:snapToGrid/>
                <w:szCs w:val="24"/>
                <w:lang w:val="bg-BG"/>
              </w:rPr>
              <w:t>Търговски регистър.</w:t>
            </w:r>
          </w:p>
          <w:p w14:paraId="1D4B5182" w14:textId="77777777" w:rsidR="00153121" w:rsidRPr="00540FD2" w:rsidRDefault="00153121" w:rsidP="00540FD2">
            <w:pPr>
              <w:spacing w:after="120"/>
              <w:jc w:val="both"/>
              <w:rPr>
                <w:snapToGrid/>
                <w:szCs w:val="24"/>
                <w:u w:val="single"/>
                <w:lang w:val="bg-BG"/>
              </w:rPr>
            </w:pPr>
            <w:r w:rsidRPr="00540FD2">
              <w:rPr>
                <w:snapToGrid/>
                <w:szCs w:val="24"/>
                <w:u w:val="single"/>
                <w:lang w:val="bg-BG"/>
              </w:rPr>
              <w:t>Принципни действия:</w:t>
            </w:r>
          </w:p>
          <w:p w14:paraId="6D82B028" w14:textId="77777777" w:rsidR="00153121" w:rsidRPr="00831AD5" w:rsidRDefault="00153121" w:rsidP="00B25D2D">
            <w:pPr>
              <w:jc w:val="both"/>
              <w:rPr>
                <w:rFonts w:eastAsia="Calibri"/>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tc>
      </w:tr>
      <w:tr w:rsidR="00F2113B" w:rsidRPr="006E1FED" w14:paraId="45FFD424"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06B79D6F" w14:textId="77777777" w:rsidR="00F2113B" w:rsidRDefault="00F2113B" w:rsidP="00D516EA">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2. </w:t>
            </w:r>
            <w:r w:rsidRPr="00BC39C3">
              <w:rPr>
                <w:snapToGrid/>
                <w:color w:val="000000"/>
                <w:szCs w:val="24"/>
                <w:lang w:val="bg-BG" w:eastAsia="bg-BG"/>
              </w:rPr>
              <w:t xml:space="preserve">Кандидатът е лице със самостоятелна </w:t>
            </w:r>
            <w:proofErr w:type="spellStart"/>
            <w:r w:rsidRPr="00BC39C3">
              <w:rPr>
                <w:snapToGrid/>
                <w:color w:val="000000"/>
                <w:szCs w:val="24"/>
                <w:lang w:val="bg-BG" w:eastAsia="bg-BG"/>
              </w:rPr>
              <w:t>правосубектност</w:t>
            </w:r>
            <w:proofErr w:type="spellEnd"/>
            <w:r w:rsidRPr="00BC39C3">
              <w:rPr>
                <w:snapToGrid/>
                <w:color w:val="000000"/>
                <w:szCs w:val="24"/>
                <w:lang w:val="bg-BG" w:eastAsia="bg-BG"/>
              </w:rPr>
              <w:t>, регистрирано и имащо право да осъществява дейност на територията на Република България в съответствие с действащото българско законодателство</w:t>
            </w:r>
            <w:r>
              <w:rPr>
                <w:snapToGrid/>
                <w:color w:val="000000"/>
                <w:szCs w:val="24"/>
                <w:lang w:val="en-US" w:eastAsia="bg-BG"/>
              </w:rPr>
              <w:t xml:space="preserve">, </w:t>
            </w:r>
            <w:r>
              <w:rPr>
                <w:snapToGrid/>
                <w:color w:val="000000"/>
                <w:szCs w:val="24"/>
                <w:lang w:val="bg-BG" w:eastAsia="bg-BG"/>
              </w:rPr>
              <w:t>и</w:t>
            </w:r>
            <w:r>
              <w:rPr>
                <w:snapToGrid/>
                <w:color w:val="000000"/>
                <w:szCs w:val="24"/>
                <w:lang w:val="en-US" w:eastAsia="bg-BG"/>
              </w:rPr>
              <w:t xml:space="preserve"> </w:t>
            </w:r>
            <w:proofErr w:type="spellStart"/>
            <w:r w:rsidRPr="00670DB2">
              <w:rPr>
                <w:szCs w:val="24"/>
              </w:rPr>
              <w:t>има</w:t>
            </w:r>
            <w:proofErr w:type="spellEnd"/>
            <w:r>
              <w:rPr>
                <w:szCs w:val="24"/>
              </w:rPr>
              <w:t xml:space="preserve"> </w:t>
            </w:r>
            <w:proofErr w:type="spellStart"/>
            <w:r>
              <w:rPr>
                <w:szCs w:val="24"/>
              </w:rPr>
              <w:t>седалище</w:t>
            </w:r>
            <w:proofErr w:type="spellEnd"/>
            <w:r>
              <w:rPr>
                <w:szCs w:val="24"/>
              </w:rPr>
              <w:t xml:space="preserve"> и </w:t>
            </w:r>
            <w:proofErr w:type="spellStart"/>
            <w:r>
              <w:rPr>
                <w:szCs w:val="24"/>
              </w:rPr>
              <w:t>адрес</w:t>
            </w:r>
            <w:proofErr w:type="spellEnd"/>
            <w:r>
              <w:rPr>
                <w:szCs w:val="24"/>
              </w:rPr>
              <w:t xml:space="preserve"> </w:t>
            </w:r>
            <w:proofErr w:type="spellStart"/>
            <w:r>
              <w:rPr>
                <w:szCs w:val="24"/>
              </w:rPr>
              <w:t>на</w:t>
            </w:r>
            <w:proofErr w:type="spellEnd"/>
            <w:r>
              <w:rPr>
                <w:szCs w:val="24"/>
              </w:rPr>
              <w:t xml:space="preserve"> </w:t>
            </w:r>
            <w:proofErr w:type="spellStart"/>
            <w:r>
              <w:rPr>
                <w:szCs w:val="24"/>
              </w:rPr>
              <w:t>управление</w:t>
            </w:r>
            <w:proofErr w:type="spellEnd"/>
            <w:r w:rsidRPr="00670DB2">
              <w:rPr>
                <w:szCs w:val="24"/>
              </w:rPr>
              <w:t xml:space="preserve"> </w:t>
            </w:r>
            <w:proofErr w:type="spellStart"/>
            <w:r w:rsidRPr="00670DB2">
              <w:rPr>
                <w:szCs w:val="24"/>
              </w:rPr>
              <w:t>на</w:t>
            </w:r>
            <w:proofErr w:type="spellEnd"/>
            <w:r w:rsidRPr="00670DB2">
              <w:rPr>
                <w:szCs w:val="24"/>
              </w:rPr>
              <w:t xml:space="preserve"> </w:t>
            </w:r>
            <w:proofErr w:type="spellStart"/>
            <w:r w:rsidRPr="00670DB2">
              <w:rPr>
                <w:szCs w:val="24"/>
              </w:rPr>
              <w:t>територията</w:t>
            </w:r>
            <w:proofErr w:type="spellEnd"/>
            <w:r w:rsidRPr="00670DB2">
              <w:rPr>
                <w:szCs w:val="24"/>
              </w:rPr>
              <w:t xml:space="preserve"> </w:t>
            </w:r>
            <w:proofErr w:type="spellStart"/>
            <w:r w:rsidRPr="00670DB2">
              <w:rPr>
                <w:szCs w:val="24"/>
              </w:rPr>
              <w:t>на</w:t>
            </w:r>
            <w:proofErr w:type="spellEnd"/>
            <w:r w:rsidRPr="00670DB2">
              <w:rPr>
                <w:szCs w:val="24"/>
              </w:rPr>
              <w:t xml:space="preserve"> </w:t>
            </w:r>
            <w:proofErr w:type="spellStart"/>
            <w:r w:rsidRPr="00670DB2">
              <w:rPr>
                <w:szCs w:val="24"/>
              </w:rPr>
              <w:t>действие</w:t>
            </w:r>
            <w:proofErr w:type="spellEnd"/>
            <w:r w:rsidRPr="00670DB2">
              <w:rPr>
                <w:szCs w:val="24"/>
              </w:rPr>
              <w:t xml:space="preserve"> </w:t>
            </w:r>
            <w:proofErr w:type="spellStart"/>
            <w:r w:rsidRPr="00670DB2">
              <w:rPr>
                <w:szCs w:val="24"/>
              </w:rPr>
              <w:t>на</w:t>
            </w:r>
            <w:proofErr w:type="spellEnd"/>
            <w:r w:rsidRPr="00670DB2">
              <w:rPr>
                <w:szCs w:val="24"/>
              </w:rPr>
              <w:t xml:space="preserve"> МИГ</w:t>
            </w:r>
            <w:r w:rsidRPr="00BC39C3">
              <w:rPr>
                <w:snapToGrid/>
                <w:color w:val="000000"/>
                <w:szCs w:val="24"/>
                <w:lang w:val="bg-BG" w:eastAsia="bg-BG"/>
              </w:rPr>
              <w:t xml:space="preserve"> </w:t>
            </w:r>
          </w:p>
          <w:p w14:paraId="4D1F4D57" w14:textId="77777777" w:rsidR="00F2113B" w:rsidRPr="000027A7" w:rsidRDefault="000027A7" w:rsidP="00D516EA">
            <w:pPr>
              <w:autoSpaceDE w:val="0"/>
              <w:autoSpaceDN w:val="0"/>
              <w:adjustRightInd w:val="0"/>
              <w:spacing w:after="120"/>
              <w:jc w:val="both"/>
              <w:rPr>
                <w:rFonts w:eastAsia="Calibri"/>
                <w:b/>
                <w:i/>
                <w:snapToGrid/>
                <w:szCs w:val="24"/>
                <w:lang w:val="bg-BG"/>
              </w:rPr>
            </w:pPr>
            <w:r w:rsidRPr="000027A7">
              <w:rPr>
                <w:rFonts w:eastAsia="Calibri"/>
                <w:i/>
                <w:snapToGrid/>
                <w:szCs w:val="24"/>
                <w:lang w:val="bg-BG"/>
              </w:rPr>
              <w:t>Изискването за седалище и адрес на управление не важи за кандидат Община Марица</w:t>
            </w:r>
            <w:r w:rsidR="00F2113B" w:rsidRPr="000027A7">
              <w:rPr>
                <w:rFonts w:eastAsia="Calibri"/>
                <w:i/>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44E6EE47" w14:textId="77777777" w:rsidR="00F2113B" w:rsidRPr="00B25D2D" w:rsidRDefault="00F2113B"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4FF44E" w14:textId="77777777" w:rsidR="00F2113B" w:rsidRPr="00B25D2D" w:rsidRDefault="00F2113B"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5C3E5D" w14:textId="77777777" w:rsidR="00F2113B" w:rsidRPr="00B25D2D" w:rsidRDefault="00F2113B"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D12A16" w14:textId="77777777" w:rsidR="00F2113B" w:rsidRPr="00BC39C3" w:rsidRDefault="00F2113B"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p>
          <w:p w14:paraId="64485F96" w14:textId="77777777" w:rsidR="00F2113B" w:rsidRPr="001B1FBC" w:rsidRDefault="00F2113B" w:rsidP="00D516EA">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4787F647" w14:textId="77777777" w:rsidR="00F2113B" w:rsidRPr="00BC39C3" w:rsidRDefault="00F2113B" w:rsidP="00D516EA">
            <w:pPr>
              <w:tabs>
                <w:tab w:val="left" w:pos="1421"/>
              </w:tabs>
              <w:spacing w:after="160" w:line="259" w:lineRule="auto"/>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153121" w:rsidRPr="00C47B0F" w14:paraId="00DF56E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27A3476" w14:textId="77777777" w:rsidR="00153121" w:rsidRPr="00B25D2D" w:rsidRDefault="00F2113B" w:rsidP="0077412E">
            <w:pPr>
              <w:autoSpaceDE w:val="0"/>
              <w:autoSpaceDN w:val="0"/>
              <w:adjustRightInd w:val="0"/>
              <w:spacing w:after="120"/>
              <w:jc w:val="both"/>
              <w:rPr>
                <w:rFonts w:eastAsia="Calibri"/>
                <w:b/>
                <w:snapToGrid/>
                <w:szCs w:val="24"/>
                <w:lang w:val="bg-BG"/>
              </w:rPr>
            </w:pPr>
            <w:r>
              <w:rPr>
                <w:snapToGrid/>
                <w:color w:val="000000"/>
                <w:szCs w:val="24"/>
                <w:lang w:val="en-US" w:eastAsia="bg-BG"/>
              </w:rPr>
              <w:t>3</w:t>
            </w:r>
            <w:r w:rsidR="00153121">
              <w:rPr>
                <w:snapToGrid/>
                <w:color w:val="000000"/>
                <w:szCs w:val="24"/>
                <w:lang w:val="bg-BG" w:eastAsia="bg-BG"/>
              </w:rPr>
              <w:t>.</w:t>
            </w:r>
            <w:r w:rsidR="00153121" w:rsidRPr="00BC39C3">
              <w:rPr>
                <w:snapToGrid/>
                <w:color w:val="000000"/>
                <w:szCs w:val="24"/>
                <w:lang w:val="bg-BG" w:eastAsia="bg-BG"/>
              </w:rPr>
              <w:t xml:space="preserve">Кандидатът отговаря на изискванията за предоставяне на минимални помощи, в съответствие с Регламент (ЕС) № </w:t>
            </w:r>
            <w:r w:rsidR="00153121" w:rsidRPr="00BC39C3">
              <w:rPr>
                <w:snapToGrid/>
                <w:color w:val="000000"/>
                <w:szCs w:val="24"/>
                <w:lang w:val="bg-BG" w:eastAsia="bg-BG"/>
              </w:rPr>
              <w:lastRenderedPageBreak/>
              <w:t>1407/</w:t>
            </w:r>
            <w:r w:rsidR="00153121"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53B3C01"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C79C17D"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00C210"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62197C9" w14:textId="594886F9" w:rsidR="00153121" w:rsidRPr="00BC39C3" w:rsidRDefault="00153121" w:rsidP="001B1FBC">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p>
          <w:p w14:paraId="41C8C7CC" w14:textId="77777777" w:rsidR="00153121" w:rsidRPr="001B4CD5" w:rsidRDefault="00153121" w:rsidP="001B4CD5">
            <w:pPr>
              <w:spacing w:after="60"/>
              <w:jc w:val="both"/>
              <w:rPr>
                <w:snapToGrid/>
                <w:szCs w:val="24"/>
                <w:u w:val="single"/>
                <w:lang w:val="bg-BG"/>
              </w:rPr>
            </w:pPr>
            <w:r w:rsidRPr="001B4CD5">
              <w:rPr>
                <w:snapToGrid/>
                <w:szCs w:val="24"/>
                <w:u w:val="single"/>
                <w:lang w:val="bg-BG"/>
              </w:rPr>
              <w:lastRenderedPageBreak/>
              <w:t>Принципни действия:</w:t>
            </w:r>
          </w:p>
          <w:p w14:paraId="3C94D3DC" w14:textId="77777777" w:rsidR="007A23AE" w:rsidRPr="00FB45DA" w:rsidDel="00197547" w:rsidRDefault="007A23AE" w:rsidP="007A23AE">
            <w:pPr>
              <w:jc w:val="both"/>
              <w:rPr>
                <w:ins w:id="11" w:author="User" w:date="2018-06-27T11:54:00Z"/>
                <w:del w:id="12" w:author="Maria Vangelova" w:date="2018-06-22T15:53:00Z"/>
                <w:snapToGrid/>
                <w:szCs w:val="24"/>
                <w:lang w:val="bg-BG"/>
              </w:rPr>
            </w:pPr>
            <w:r>
              <w:rPr>
                <w:snapToGrid/>
                <w:szCs w:val="24"/>
                <w:lang w:val="bg-BG"/>
              </w:rPr>
              <w:t xml:space="preserve">Всички обстоятелства, свързани с изискванията на Регламент </w:t>
            </w:r>
            <w:r>
              <w:rPr>
                <w:snapToGrid/>
                <w:szCs w:val="24"/>
                <w:lang w:val="en-US"/>
              </w:rPr>
              <w:t>(</w:t>
            </w:r>
            <w:r>
              <w:rPr>
                <w:snapToGrid/>
                <w:szCs w:val="24"/>
                <w:lang w:val="bg-BG"/>
              </w:rPr>
              <w:t>ЕС</w:t>
            </w:r>
            <w:r>
              <w:rPr>
                <w:snapToGrid/>
                <w:szCs w:val="24"/>
                <w:lang w:val="en-US"/>
              </w:rPr>
              <w:t>)</w:t>
            </w:r>
            <w:r>
              <w:rPr>
                <w:snapToGrid/>
                <w:szCs w:val="24"/>
                <w:lang w:val="bg-BG"/>
              </w:rPr>
              <w:t xml:space="preserve"> №1407/2013 се приемат на декларативен принцип. </w:t>
            </w:r>
          </w:p>
          <w:p w14:paraId="5FF2CE40" w14:textId="77777777" w:rsidR="00153121" w:rsidRPr="00FB45DA" w:rsidRDefault="00153121" w:rsidP="006E1FED">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153121" w:rsidRPr="00C47B0F" w14:paraId="1E1D345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31593BE" w14:textId="77777777" w:rsidR="00153121" w:rsidRPr="00900D3D" w:rsidRDefault="000027A7"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lastRenderedPageBreak/>
              <w:t>4</w:t>
            </w:r>
            <w:r w:rsidR="00153121">
              <w:rPr>
                <w:rFonts w:eastAsia="Calibri"/>
                <w:snapToGrid/>
                <w:szCs w:val="24"/>
                <w:lang w:val="bg-BG"/>
              </w:rPr>
              <w:t>.</w:t>
            </w:r>
            <w:r w:rsidR="00514850">
              <w:rPr>
                <w:rFonts w:eastAsia="Calibri"/>
                <w:snapToGrid/>
                <w:szCs w:val="24"/>
                <w:lang w:val="bg-BG"/>
              </w:rPr>
              <w:t xml:space="preserve"> </w:t>
            </w:r>
            <w:r w:rsidR="00153121" w:rsidRPr="002C6FEC">
              <w:rPr>
                <w:rFonts w:eastAsia="Calibri"/>
                <w:snapToGrid/>
                <w:szCs w:val="24"/>
                <w:lang w:val="bg-BG"/>
              </w:rPr>
              <w:t>Кандидатът разполага с финансов капацитет (съгласно приложени</w:t>
            </w:r>
            <w:r w:rsidR="009828D5">
              <w:rPr>
                <w:rFonts w:eastAsia="Calibri"/>
                <w:snapToGrid/>
                <w:szCs w:val="24"/>
                <w:lang w:val="bg-BG"/>
              </w:rPr>
              <w:t>я</w:t>
            </w:r>
            <w:r w:rsidR="00153121" w:rsidRPr="002C6FEC">
              <w:rPr>
                <w:rFonts w:eastAsia="Calibri"/>
                <w:snapToGrid/>
                <w:szCs w:val="24"/>
                <w:lang w:val="bg-BG"/>
              </w:rPr>
              <w:t xml:space="preserve">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3DD19FDD" w14:textId="77777777" w:rsidR="00153121" w:rsidRPr="00900D3D" w:rsidRDefault="00153121" w:rsidP="009828D5">
            <w:pPr>
              <w:numPr>
                <w:ilvl w:val="0"/>
                <w:numId w:val="74"/>
              </w:numPr>
              <w:spacing w:line="259" w:lineRule="auto"/>
              <w:ind w:left="318" w:right="-51" w:hanging="284"/>
              <w:jc w:val="both"/>
              <w:rPr>
                <w:rFonts w:eastAsia="Calibri"/>
                <w:snapToGrid/>
                <w:szCs w:val="24"/>
                <w:lang w:val="bg-BG"/>
              </w:rPr>
            </w:pPr>
            <w:r w:rsidRPr="00900D3D">
              <w:rPr>
                <w:rFonts w:eastAsia="Calibri"/>
                <w:snapToGrid/>
                <w:szCs w:val="24"/>
                <w:lang w:val="bg-BG"/>
              </w:rPr>
              <w:t xml:space="preserve">Когато </w:t>
            </w:r>
            <w:r>
              <w:rPr>
                <w:rFonts w:eastAsia="Calibri"/>
                <w:snapToGrid/>
                <w:szCs w:val="24"/>
                <w:lang w:val="bg-BG"/>
              </w:rPr>
              <w:t>к</w:t>
            </w:r>
            <w:r w:rsidRPr="00900D3D">
              <w:rPr>
                <w:rFonts w:eastAsia="Calibri"/>
                <w:snapToGrid/>
                <w:szCs w:val="24"/>
                <w:lang w:val="bg-BG"/>
              </w:rPr>
              <w:t xml:space="preserve">андидатът е </w:t>
            </w:r>
            <w:r w:rsidR="009828D5">
              <w:rPr>
                <w:rFonts w:eastAsia="Calibri"/>
                <w:snapToGrid/>
                <w:szCs w:val="24"/>
                <w:lang w:val="bg-BG"/>
              </w:rPr>
              <w:t>община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DEEBD56"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E25885"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6ABCB6"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1D65627" w14:textId="77777777"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26B3ED50"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FA3D30D" w14:textId="77777777" w:rsidR="00153121" w:rsidRDefault="00153121" w:rsidP="00023BAD">
            <w:pPr>
              <w:spacing w:line="259" w:lineRule="auto"/>
              <w:jc w:val="both"/>
              <w:rPr>
                <w:rFonts w:eastAsia="Calibri"/>
                <w:snapToGrid/>
                <w:szCs w:val="24"/>
                <w:lang w:val="en-US"/>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(съгласно приложен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2AE49462" w14:textId="77777777" w:rsidR="00023BAD" w:rsidRPr="00023BAD" w:rsidRDefault="00023BAD" w:rsidP="00023BAD">
            <w:pPr>
              <w:spacing w:line="259" w:lineRule="auto"/>
              <w:jc w:val="both"/>
              <w:rPr>
                <w:rFonts w:eastAsia="Calibri"/>
                <w:snapToGrid/>
                <w:szCs w:val="24"/>
                <w:lang w:val="en-US"/>
              </w:rPr>
            </w:pPr>
            <w:proofErr w:type="spellStart"/>
            <w:r w:rsidRPr="00023BAD">
              <w:rPr>
                <w:rFonts w:eastAsia="Calibri"/>
                <w:snapToGrid/>
                <w:szCs w:val="24"/>
                <w:lang w:val="en-US"/>
              </w:rPr>
              <w:t>Когато</w:t>
            </w:r>
            <w:proofErr w:type="spellEnd"/>
            <w:r w:rsidRPr="00023BAD">
              <w:rPr>
                <w:rFonts w:eastAsia="Calibri"/>
                <w:snapToGrid/>
                <w:szCs w:val="24"/>
                <w:lang w:val="en-US"/>
              </w:rPr>
              <w:t xml:space="preserve"> </w:t>
            </w:r>
            <w:proofErr w:type="spellStart"/>
            <w:r w:rsidRPr="00023BAD">
              <w:rPr>
                <w:rFonts w:eastAsia="Calibri"/>
                <w:snapToGrid/>
                <w:szCs w:val="24"/>
                <w:lang w:val="en-US"/>
              </w:rPr>
              <w:t>кандидатът</w:t>
            </w:r>
            <w:proofErr w:type="spellEnd"/>
            <w:r w:rsidRPr="00023BAD">
              <w:rPr>
                <w:rFonts w:eastAsia="Calibri"/>
                <w:snapToGrid/>
                <w:szCs w:val="24"/>
                <w:lang w:val="en-US"/>
              </w:rPr>
              <w:t xml:space="preserve"> е </w:t>
            </w:r>
            <w:proofErr w:type="spellStart"/>
            <w:r w:rsidRPr="00023BAD">
              <w:rPr>
                <w:rFonts w:eastAsia="Calibri"/>
                <w:snapToGrid/>
                <w:szCs w:val="24"/>
                <w:lang w:val="en-US"/>
              </w:rPr>
              <w:t>община</w:t>
            </w:r>
            <w:proofErr w:type="spellEnd"/>
            <w:r w:rsidRPr="00023BAD">
              <w:rPr>
                <w:rFonts w:eastAsia="Calibri"/>
                <w:snapToGrid/>
                <w:szCs w:val="24"/>
                <w:lang w:val="en-US"/>
              </w:rPr>
              <w:t xml:space="preserve"> – </w:t>
            </w:r>
            <w:proofErr w:type="spellStart"/>
            <w:r w:rsidRPr="00023BAD">
              <w:rPr>
                <w:rFonts w:eastAsia="Calibri"/>
                <w:snapToGrid/>
                <w:szCs w:val="24"/>
                <w:lang w:val="en-US"/>
              </w:rPr>
              <w:t>служебна</w:t>
            </w:r>
            <w:proofErr w:type="spellEnd"/>
            <w:r w:rsidRPr="00023BAD">
              <w:rPr>
                <w:rFonts w:eastAsia="Calibri"/>
                <w:snapToGrid/>
                <w:szCs w:val="24"/>
                <w:lang w:val="en-US"/>
              </w:rPr>
              <w:t xml:space="preserve"> </w:t>
            </w:r>
            <w:proofErr w:type="spellStart"/>
            <w:r w:rsidRPr="00023BAD">
              <w:rPr>
                <w:rFonts w:eastAsia="Calibri"/>
                <w:snapToGrid/>
                <w:szCs w:val="24"/>
                <w:lang w:val="en-US"/>
              </w:rPr>
              <w:t>проверка</w:t>
            </w:r>
            <w:proofErr w:type="spellEnd"/>
            <w:r w:rsidRPr="00023BAD">
              <w:rPr>
                <w:rFonts w:eastAsia="Calibri"/>
                <w:snapToGrid/>
                <w:szCs w:val="24"/>
                <w:lang w:val="en-US"/>
              </w:rPr>
              <w:t xml:space="preserve"> </w:t>
            </w:r>
            <w:proofErr w:type="spellStart"/>
            <w:r w:rsidRPr="00023BAD">
              <w:rPr>
                <w:rFonts w:eastAsia="Calibri"/>
                <w:snapToGrid/>
                <w:szCs w:val="24"/>
                <w:lang w:val="en-US"/>
              </w:rPr>
              <w:t>от</w:t>
            </w:r>
            <w:proofErr w:type="spellEnd"/>
            <w:r w:rsidRPr="00023BAD">
              <w:rPr>
                <w:rFonts w:eastAsia="Calibri"/>
                <w:snapToGrid/>
                <w:szCs w:val="24"/>
                <w:lang w:val="en-US"/>
              </w:rPr>
              <w:t xml:space="preserve"> </w:t>
            </w:r>
            <w:proofErr w:type="spellStart"/>
            <w:r w:rsidRPr="00023BAD">
              <w:rPr>
                <w:rFonts w:eastAsia="Calibri"/>
                <w:snapToGrid/>
                <w:szCs w:val="24"/>
                <w:lang w:val="en-US"/>
              </w:rPr>
              <w:t>оценителната</w:t>
            </w:r>
            <w:proofErr w:type="spellEnd"/>
            <w:r w:rsidRPr="00023BAD">
              <w:rPr>
                <w:rFonts w:eastAsia="Calibri"/>
                <w:snapToGrid/>
                <w:szCs w:val="24"/>
                <w:lang w:val="en-US"/>
              </w:rPr>
              <w:t xml:space="preserve"> </w:t>
            </w:r>
            <w:proofErr w:type="spellStart"/>
            <w:r w:rsidRPr="00023BAD">
              <w:rPr>
                <w:rFonts w:eastAsia="Calibri"/>
                <w:snapToGrid/>
                <w:szCs w:val="24"/>
                <w:lang w:val="en-US"/>
              </w:rPr>
              <w:t>комисия</w:t>
            </w:r>
            <w:proofErr w:type="spellEnd"/>
            <w:r w:rsidRPr="00023BAD">
              <w:rPr>
                <w:rFonts w:eastAsia="Calibri"/>
                <w:snapToGrid/>
                <w:szCs w:val="24"/>
                <w:lang w:val="en-US"/>
              </w:rPr>
              <w:t xml:space="preserve"> в </w:t>
            </w:r>
            <w:proofErr w:type="spellStart"/>
            <w:r w:rsidRPr="00023BAD">
              <w:rPr>
                <w:rFonts w:eastAsia="Calibri"/>
                <w:snapToGrid/>
                <w:szCs w:val="24"/>
                <w:lang w:val="en-US"/>
              </w:rPr>
              <w:t>Закона</w:t>
            </w:r>
            <w:proofErr w:type="spellEnd"/>
            <w:r w:rsidRPr="00023BAD">
              <w:rPr>
                <w:rFonts w:eastAsia="Calibri"/>
                <w:snapToGrid/>
                <w:szCs w:val="24"/>
                <w:lang w:val="en-US"/>
              </w:rPr>
              <w:t xml:space="preserve"> </w:t>
            </w:r>
            <w:proofErr w:type="spellStart"/>
            <w:r w:rsidRPr="00023BAD">
              <w:rPr>
                <w:rFonts w:eastAsia="Calibri"/>
                <w:snapToGrid/>
                <w:szCs w:val="24"/>
                <w:lang w:val="en-US"/>
              </w:rPr>
              <w:t>за</w:t>
            </w:r>
            <w:proofErr w:type="spellEnd"/>
            <w:r w:rsidRPr="00023BAD">
              <w:rPr>
                <w:rFonts w:eastAsia="Calibri"/>
                <w:snapToGrid/>
                <w:szCs w:val="24"/>
                <w:lang w:val="en-US"/>
              </w:rPr>
              <w:t xml:space="preserve"> </w:t>
            </w:r>
            <w:proofErr w:type="spellStart"/>
            <w:r w:rsidRPr="00023BAD">
              <w:rPr>
                <w:rFonts w:eastAsia="Calibri"/>
                <w:snapToGrid/>
                <w:szCs w:val="24"/>
                <w:lang w:val="en-US"/>
              </w:rPr>
              <w:t>държавния</w:t>
            </w:r>
            <w:proofErr w:type="spellEnd"/>
            <w:r w:rsidRPr="00023BAD">
              <w:rPr>
                <w:rFonts w:eastAsia="Calibri"/>
                <w:snapToGrid/>
                <w:szCs w:val="24"/>
                <w:lang w:val="en-US"/>
              </w:rPr>
              <w:t xml:space="preserve"> </w:t>
            </w:r>
            <w:proofErr w:type="spellStart"/>
            <w:r w:rsidRPr="00023BAD">
              <w:rPr>
                <w:rFonts w:eastAsia="Calibri"/>
                <w:snapToGrid/>
                <w:szCs w:val="24"/>
                <w:lang w:val="en-US"/>
              </w:rPr>
              <w:t>бюджет</w:t>
            </w:r>
            <w:proofErr w:type="spellEnd"/>
            <w:r w:rsidRPr="00023BAD">
              <w:rPr>
                <w:rFonts w:eastAsia="Calibri"/>
                <w:snapToGrid/>
                <w:szCs w:val="24"/>
                <w:lang w:val="en-US"/>
              </w:rPr>
              <w:t xml:space="preserve">, </w:t>
            </w:r>
            <w:proofErr w:type="spellStart"/>
            <w:r w:rsidRPr="00023BAD">
              <w:rPr>
                <w:rFonts w:eastAsia="Calibri"/>
                <w:snapToGrid/>
                <w:szCs w:val="24"/>
                <w:lang w:val="en-US"/>
              </w:rPr>
              <w:t>съобразно</w:t>
            </w:r>
            <w:proofErr w:type="spellEnd"/>
            <w:r w:rsidRPr="00023BAD">
              <w:rPr>
                <w:rFonts w:eastAsia="Calibri"/>
                <w:snapToGrid/>
                <w:szCs w:val="24"/>
                <w:lang w:val="en-US"/>
              </w:rPr>
              <w:t xml:space="preserve"> </w:t>
            </w:r>
            <w:proofErr w:type="spellStart"/>
            <w:r w:rsidRPr="00023BAD">
              <w:rPr>
                <w:rFonts w:eastAsia="Calibri"/>
                <w:snapToGrid/>
                <w:szCs w:val="24"/>
                <w:lang w:val="en-US"/>
              </w:rPr>
              <w:t>условието</w:t>
            </w:r>
            <w:proofErr w:type="spellEnd"/>
            <w:r w:rsidRPr="00023BAD">
              <w:rPr>
                <w:rFonts w:eastAsia="Calibri"/>
                <w:snapToGrid/>
                <w:szCs w:val="24"/>
                <w:lang w:val="en-US"/>
              </w:rPr>
              <w:t xml:space="preserve"> в </w:t>
            </w:r>
            <w:proofErr w:type="spellStart"/>
            <w:r w:rsidRPr="00023BAD">
              <w:rPr>
                <w:rFonts w:eastAsia="Calibri"/>
                <w:snapToGrid/>
                <w:szCs w:val="24"/>
                <w:lang w:val="en-US"/>
              </w:rPr>
              <w:t>Указанията</w:t>
            </w:r>
            <w:proofErr w:type="spellEnd"/>
            <w:r w:rsidRPr="00023BAD">
              <w:rPr>
                <w:rFonts w:eastAsia="Calibri"/>
                <w:snapToGrid/>
                <w:szCs w:val="24"/>
                <w:lang w:val="en-US"/>
              </w:rPr>
              <w:t xml:space="preserve"> </w:t>
            </w:r>
            <w:proofErr w:type="spellStart"/>
            <w:r w:rsidRPr="00023BAD">
              <w:rPr>
                <w:rFonts w:eastAsia="Calibri"/>
                <w:snapToGrid/>
                <w:szCs w:val="24"/>
                <w:lang w:val="en-US"/>
              </w:rPr>
              <w:t>за</w:t>
            </w:r>
            <w:proofErr w:type="spellEnd"/>
            <w:r w:rsidRPr="00023BAD">
              <w:rPr>
                <w:rFonts w:eastAsia="Calibri"/>
                <w:snapToGrid/>
                <w:szCs w:val="24"/>
                <w:lang w:val="en-US"/>
              </w:rPr>
              <w:t xml:space="preserve"> </w:t>
            </w:r>
            <w:proofErr w:type="spellStart"/>
            <w:r w:rsidRPr="00023BAD">
              <w:rPr>
                <w:rFonts w:eastAsia="Calibri"/>
                <w:snapToGrid/>
                <w:szCs w:val="24"/>
                <w:lang w:val="en-US"/>
              </w:rPr>
              <w:t>кандидатстване</w:t>
            </w:r>
            <w:proofErr w:type="spellEnd"/>
            <w:r w:rsidRPr="00023BAD">
              <w:rPr>
                <w:rFonts w:eastAsia="Calibri"/>
                <w:snapToGrid/>
                <w:szCs w:val="24"/>
                <w:lang w:val="en-US"/>
              </w:rPr>
              <w:t xml:space="preserve">. В </w:t>
            </w:r>
            <w:proofErr w:type="spellStart"/>
            <w:r w:rsidRPr="00023BAD">
              <w:rPr>
                <w:rFonts w:eastAsia="Calibri"/>
                <w:snapToGrid/>
                <w:szCs w:val="24"/>
                <w:lang w:val="en-US"/>
              </w:rPr>
              <w:t>случай</w:t>
            </w:r>
            <w:proofErr w:type="spellEnd"/>
            <w:r w:rsidRPr="00023BAD">
              <w:rPr>
                <w:rFonts w:eastAsia="Calibri"/>
                <w:snapToGrid/>
                <w:szCs w:val="24"/>
                <w:lang w:val="en-US"/>
              </w:rPr>
              <w:t xml:space="preserve"> </w:t>
            </w:r>
            <w:proofErr w:type="spellStart"/>
            <w:r w:rsidRPr="00023BAD">
              <w:rPr>
                <w:rFonts w:eastAsia="Calibri"/>
                <w:snapToGrid/>
                <w:szCs w:val="24"/>
                <w:lang w:val="en-US"/>
              </w:rPr>
              <w:t>че</w:t>
            </w:r>
            <w:proofErr w:type="spellEnd"/>
            <w:r w:rsidRPr="00023BAD">
              <w:rPr>
                <w:rFonts w:eastAsia="Calibri"/>
                <w:snapToGrid/>
                <w:szCs w:val="24"/>
                <w:lang w:val="en-US"/>
              </w:rPr>
              <w:t xml:space="preserve"> </w:t>
            </w:r>
            <w:proofErr w:type="spellStart"/>
            <w:r w:rsidRPr="00023BAD">
              <w:rPr>
                <w:rFonts w:eastAsia="Calibri"/>
                <w:snapToGrid/>
                <w:szCs w:val="24"/>
                <w:lang w:val="en-US"/>
              </w:rPr>
              <w:t>кандидатът</w:t>
            </w:r>
            <w:proofErr w:type="spellEnd"/>
            <w:r w:rsidRPr="00023BAD">
              <w:rPr>
                <w:rFonts w:eastAsia="Calibri"/>
                <w:snapToGrid/>
                <w:szCs w:val="24"/>
                <w:lang w:val="en-US"/>
              </w:rPr>
              <w:t xml:space="preserve"> </w:t>
            </w:r>
            <w:proofErr w:type="spellStart"/>
            <w:r w:rsidRPr="00023BAD">
              <w:rPr>
                <w:rFonts w:eastAsia="Calibri"/>
                <w:snapToGrid/>
                <w:szCs w:val="24"/>
                <w:lang w:val="en-US"/>
              </w:rPr>
              <w:t>не</w:t>
            </w:r>
            <w:proofErr w:type="spellEnd"/>
            <w:r w:rsidRPr="00023BAD">
              <w:rPr>
                <w:rFonts w:eastAsia="Calibri"/>
                <w:snapToGrid/>
                <w:szCs w:val="24"/>
                <w:lang w:val="en-US"/>
              </w:rPr>
              <w:t xml:space="preserve"> </w:t>
            </w:r>
            <w:proofErr w:type="spellStart"/>
            <w:r w:rsidRPr="00023BAD">
              <w:rPr>
                <w:rFonts w:eastAsia="Calibri"/>
                <w:snapToGrid/>
                <w:szCs w:val="24"/>
                <w:lang w:val="en-US"/>
              </w:rPr>
              <w:t>разполага</w:t>
            </w:r>
            <w:proofErr w:type="spellEnd"/>
            <w:r w:rsidRPr="00023BAD">
              <w:rPr>
                <w:rFonts w:eastAsia="Calibri"/>
                <w:snapToGrid/>
                <w:szCs w:val="24"/>
                <w:lang w:val="en-US"/>
              </w:rPr>
              <w:t xml:space="preserve"> с </w:t>
            </w:r>
            <w:proofErr w:type="spellStart"/>
            <w:r w:rsidRPr="00023BAD">
              <w:rPr>
                <w:rFonts w:eastAsia="Calibri"/>
                <w:snapToGrid/>
                <w:szCs w:val="24"/>
                <w:lang w:val="en-US"/>
              </w:rPr>
              <w:t>необходимия</w:t>
            </w:r>
            <w:proofErr w:type="spellEnd"/>
            <w:r w:rsidRPr="00023BAD">
              <w:rPr>
                <w:rFonts w:eastAsia="Calibri"/>
                <w:snapToGrid/>
                <w:szCs w:val="24"/>
                <w:lang w:val="en-US"/>
              </w:rPr>
              <w:t xml:space="preserve"> </w:t>
            </w:r>
            <w:proofErr w:type="spellStart"/>
            <w:r w:rsidRPr="00023BAD">
              <w:rPr>
                <w:rFonts w:eastAsia="Calibri"/>
                <w:snapToGrid/>
                <w:szCs w:val="24"/>
                <w:lang w:val="en-US"/>
              </w:rPr>
              <w:t>финансов</w:t>
            </w:r>
            <w:proofErr w:type="spellEnd"/>
            <w:r w:rsidRPr="00023BAD">
              <w:rPr>
                <w:rFonts w:eastAsia="Calibri"/>
                <w:snapToGrid/>
                <w:szCs w:val="24"/>
                <w:lang w:val="en-US"/>
              </w:rPr>
              <w:t xml:space="preserve"> </w:t>
            </w:r>
            <w:proofErr w:type="spellStart"/>
            <w:r w:rsidRPr="00023BAD">
              <w:rPr>
                <w:rFonts w:eastAsia="Calibri"/>
                <w:snapToGrid/>
                <w:szCs w:val="24"/>
                <w:lang w:val="en-US"/>
              </w:rPr>
              <w:t>капацитет</w:t>
            </w:r>
            <w:proofErr w:type="spellEnd"/>
            <w:r w:rsidRPr="00023BAD">
              <w:rPr>
                <w:rFonts w:eastAsia="Calibri"/>
                <w:snapToGrid/>
                <w:szCs w:val="24"/>
                <w:lang w:val="en-US"/>
              </w:rPr>
              <w:t>,</w:t>
            </w:r>
            <w:r w:rsidRPr="00023BAD">
              <w:t xml:space="preserve"> </w:t>
            </w:r>
            <w:proofErr w:type="spellStart"/>
            <w:r w:rsidRPr="00023BAD">
              <w:rPr>
                <w:rFonts w:eastAsia="Calibri"/>
                <w:snapToGrid/>
                <w:szCs w:val="24"/>
                <w:lang w:val="en-US"/>
              </w:rPr>
              <w:t>проектното</w:t>
            </w:r>
            <w:proofErr w:type="spellEnd"/>
            <w:r w:rsidRPr="00023BAD">
              <w:rPr>
                <w:rFonts w:eastAsia="Calibri"/>
                <w:snapToGrid/>
                <w:szCs w:val="24"/>
                <w:lang w:val="en-US"/>
              </w:rPr>
              <w:t xml:space="preserve"> </w:t>
            </w:r>
            <w:proofErr w:type="spellStart"/>
            <w:r w:rsidRPr="00023BAD">
              <w:rPr>
                <w:rFonts w:eastAsia="Calibri"/>
                <w:snapToGrid/>
                <w:szCs w:val="24"/>
                <w:lang w:val="en-US"/>
              </w:rPr>
              <w:t>предложение</w:t>
            </w:r>
            <w:proofErr w:type="spellEnd"/>
            <w:r w:rsidRPr="00023BAD">
              <w:rPr>
                <w:rFonts w:eastAsia="Calibri"/>
                <w:snapToGrid/>
                <w:szCs w:val="24"/>
                <w:lang w:val="en-US"/>
              </w:rPr>
              <w:t xml:space="preserve"> </w:t>
            </w:r>
            <w:proofErr w:type="spellStart"/>
            <w:r w:rsidRPr="00023BAD">
              <w:rPr>
                <w:rFonts w:eastAsia="Calibri"/>
                <w:snapToGrid/>
                <w:szCs w:val="24"/>
                <w:lang w:val="en-US"/>
              </w:rPr>
              <w:t>ще</w:t>
            </w:r>
            <w:proofErr w:type="spellEnd"/>
            <w:r w:rsidRPr="00023BAD">
              <w:rPr>
                <w:rFonts w:eastAsia="Calibri"/>
                <w:snapToGrid/>
                <w:szCs w:val="24"/>
                <w:lang w:val="en-US"/>
              </w:rPr>
              <w:t xml:space="preserve"> </w:t>
            </w:r>
            <w:proofErr w:type="spellStart"/>
            <w:r w:rsidRPr="00023BAD">
              <w:rPr>
                <w:rFonts w:eastAsia="Calibri"/>
                <w:snapToGrid/>
                <w:szCs w:val="24"/>
                <w:lang w:val="en-US"/>
              </w:rPr>
              <w:t>бъде</w:t>
            </w:r>
            <w:proofErr w:type="spellEnd"/>
            <w:r w:rsidRPr="00023BAD">
              <w:rPr>
                <w:rFonts w:eastAsia="Calibri"/>
                <w:snapToGrid/>
                <w:szCs w:val="24"/>
                <w:lang w:val="en-US"/>
              </w:rPr>
              <w:t xml:space="preserve"> </w:t>
            </w:r>
            <w:proofErr w:type="spellStart"/>
            <w:r w:rsidRPr="00023BAD">
              <w:rPr>
                <w:rFonts w:eastAsia="Calibri"/>
                <w:snapToGrid/>
                <w:szCs w:val="24"/>
                <w:lang w:val="en-US"/>
              </w:rPr>
              <w:t>отхвърлено</w:t>
            </w:r>
            <w:proofErr w:type="spellEnd"/>
            <w:r w:rsidRPr="00023BAD">
              <w:rPr>
                <w:rFonts w:eastAsia="Calibri"/>
                <w:snapToGrid/>
                <w:szCs w:val="24"/>
                <w:lang w:val="en-US"/>
              </w:rPr>
              <w:t>.</w:t>
            </w:r>
          </w:p>
        </w:tc>
      </w:tr>
      <w:tr w:rsidR="002D229C" w:rsidRPr="00C47B0F" w14:paraId="42F32AE1" w14:textId="77777777" w:rsidTr="002D229C">
        <w:tc>
          <w:tcPr>
            <w:tcW w:w="6494" w:type="dxa"/>
            <w:gridSpan w:val="4"/>
            <w:tcBorders>
              <w:top w:val="single" w:sz="4" w:space="0" w:color="auto"/>
              <w:left w:val="single" w:sz="4" w:space="0" w:color="auto"/>
              <w:bottom w:val="single" w:sz="4" w:space="0" w:color="auto"/>
              <w:right w:val="single" w:sz="4" w:space="0" w:color="auto"/>
            </w:tcBorders>
          </w:tcPr>
          <w:p w14:paraId="1CE6DAAF" w14:textId="77777777" w:rsidR="002D229C" w:rsidRPr="002D229C" w:rsidRDefault="002D229C" w:rsidP="002D229C">
            <w:pPr>
              <w:tabs>
                <w:tab w:val="left" w:pos="460"/>
              </w:tabs>
              <w:spacing w:after="120" w:line="259" w:lineRule="auto"/>
              <w:ind w:right="-51"/>
              <w:jc w:val="both"/>
              <w:rPr>
                <w:rFonts w:eastAsia="Calibri"/>
                <w:snapToGrid/>
                <w:szCs w:val="24"/>
                <w:lang w:val="bg-BG"/>
              </w:rPr>
            </w:pPr>
            <w:r w:rsidRPr="002D229C">
              <w:rPr>
                <w:rFonts w:eastAsia="Calibri"/>
                <w:snapToGrid/>
                <w:szCs w:val="24"/>
                <w:lang w:val="bg-BG"/>
              </w:rPr>
              <w:t>5.Кандидатът е регистриран в Регистъра на центровете за професионално обучение към НАПОО за професиите и/или специалностите, по които ще се провежда обучението (приложимо, в случай че кандидатът извършва обучение по професионална квалификация по проекта).</w:t>
            </w:r>
          </w:p>
          <w:p w14:paraId="5F603334" w14:textId="77777777" w:rsidR="002D229C" w:rsidRPr="002D229C" w:rsidRDefault="002D229C" w:rsidP="002D229C">
            <w:pPr>
              <w:tabs>
                <w:tab w:val="left" w:pos="460"/>
              </w:tabs>
              <w:spacing w:after="120" w:line="259" w:lineRule="auto"/>
              <w:ind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899449C" w14:textId="77777777" w:rsidR="002D229C" w:rsidRPr="007C16C1" w:rsidRDefault="002D229C" w:rsidP="002D229C">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E9CBAA" w14:textId="77777777" w:rsidR="002D229C" w:rsidRPr="007C16C1" w:rsidRDefault="002D229C" w:rsidP="002D229C">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374565" w14:textId="77777777" w:rsidR="002D229C" w:rsidRPr="007C16C1" w:rsidRDefault="002D229C" w:rsidP="002D229C">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16E31A5"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Източник на информация – регистър на НАПОО</w:t>
            </w:r>
          </w:p>
          <w:p w14:paraId="3B736DD2"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Принципни действия:</w:t>
            </w:r>
          </w:p>
          <w:p w14:paraId="5648D3D3"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2D229C" w:rsidRPr="00C47B0F" w14:paraId="577A53EF" w14:textId="77777777" w:rsidTr="002D229C">
        <w:tc>
          <w:tcPr>
            <w:tcW w:w="6494" w:type="dxa"/>
            <w:gridSpan w:val="4"/>
            <w:tcBorders>
              <w:top w:val="single" w:sz="4" w:space="0" w:color="auto"/>
              <w:left w:val="single" w:sz="4" w:space="0" w:color="auto"/>
              <w:bottom w:val="single" w:sz="4" w:space="0" w:color="auto"/>
              <w:right w:val="single" w:sz="4" w:space="0" w:color="auto"/>
            </w:tcBorders>
          </w:tcPr>
          <w:p w14:paraId="05C0E2CB" w14:textId="77777777" w:rsidR="002D229C" w:rsidRPr="002D229C" w:rsidRDefault="002D229C" w:rsidP="002D229C">
            <w:pPr>
              <w:tabs>
                <w:tab w:val="left" w:pos="460"/>
              </w:tabs>
              <w:spacing w:after="120" w:line="259" w:lineRule="auto"/>
              <w:ind w:right="-51"/>
              <w:jc w:val="both"/>
              <w:rPr>
                <w:rFonts w:eastAsia="Calibri"/>
                <w:snapToGrid/>
                <w:szCs w:val="24"/>
                <w:lang w:val="bg-BG"/>
              </w:rPr>
            </w:pPr>
            <w:r w:rsidRPr="002D229C">
              <w:rPr>
                <w:rFonts w:eastAsia="Calibri"/>
                <w:snapToGrid/>
                <w:szCs w:val="24"/>
                <w:lang w:val="bg-BG"/>
              </w:rPr>
              <w:t>6.Кандидатът е регистриран в Регистъра на центровете за информация и професионално ориентиране към НАПОО (в случай че кандидатът ще извършва професионално ориентиране по проекта).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3C92C2F" w14:textId="77777777" w:rsidR="002D229C" w:rsidRPr="007C16C1" w:rsidRDefault="002D229C" w:rsidP="002D229C">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B0E7E1" w14:textId="77777777" w:rsidR="002D229C" w:rsidRPr="007C16C1" w:rsidRDefault="002D229C" w:rsidP="002D229C">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BC96A8" w14:textId="77777777" w:rsidR="002D229C" w:rsidRPr="007C16C1" w:rsidRDefault="002D229C" w:rsidP="002D229C">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5EC5E6F"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 xml:space="preserve">Източник на информация – регистър на НАПОО </w:t>
            </w:r>
          </w:p>
          <w:p w14:paraId="17EF9308"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Принципни действия:</w:t>
            </w:r>
          </w:p>
          <w:p w14:paraId="5CE8510D"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В случай че кандидатът ще извършва професионално ориентиране по проекта, но не притежава лиценз от НАПОО за професионално ориентиране, проектното предложение ще бъде отхвърлено.</w:t>
            </w:r>
          </w:p>
        </w:tc>
      </w:tr>
      <w:tr w:rsidR="002D229C" w:rsidRPr="00C47B0F" w14:paraId="7A631754" w14:textId="77777777" w:rsidTr="002D229C">
        <w:tc>
          <w:tcPr>
            <w:tcW w:w="6494" w:type="dxa"/>
            <w:gridSpan w:val="4"/>
            <w:tcBorders>
              <w:top w:val="single" w:sz="4" w:space="0" w:color="auto"/>
              <w:left w:val="single" w:sz="4" w:space="0" w:color="auto"/>
              <w:bottom w:val="single" w:sz="4" w:space="0" w:color="auto"/>
              <w:right w:val="single" w:sz="4" w:space="0" w:color="auto"/>
            </w:tcBorders>
          </w:tcPr>
          <w:p w14:paraId="0AF2ED77" w14:textId="77777777" w:rsidR="002D229C" w:rsidRPr="002D229C" w:rsidRDefault="002D229C" w:rsidP="002D229C">
            <w:pPr>
              <w:tabs>
                <w:tab w:val="left" w:pos="460"/>
              </w:tabs>
              <w:spacing w:after="120" w:line="259" w:lineRule="auto"/>
              <w:ind w:right="-51"/>
              <w:jc w:val="both"/>
              <w:rPr>
                <w:rFonts w:eastAsia="Calibri"/>
                <w:snapToGrid/>
                <w:szCs w:val="24"/>
                <w:lang w:val="bg-BG"/>
              </w:rPr>
            </w:pPr>
            <w:r w:rsidRPr="002D229C">
              <w:rPr>
                <w:rFonts w:eastAsia="Calibri"/>
                <w:snapToGrid/>
                <w:szCs w:val="24"/>
                <w:lang w:val="bg-BG"/>
              </w:rPr>
              <w:t xml:space="preserve">7. </w:t>
            </w:r>
            <w:proofErr w:type="spellStart"/>
            <w:r w:rsidRPr="002D229C">
              <w:rPr>
                <w:rFonts w:eastAsia="Calibri"/>
                <w:snapToGrid/>
                <w:szCs w:val="24"/>
                <w:lang w:val="bg-BG"/>
              </w:rPr>
              <w:t>Kандидатът</w:t>
            </w:r>
            <w:proofErr w:type="spellEnd"/>
            <w:r w:rsidRPr="002D229C">
              <w:rPr>
                <w:rFonts w:eastAsia="Calibri"/>
                <w:snapToGrid/>
                <w:szCs w:val="24"/>
                <w:lang w:val="bg-BG"/>
              </w:rPr>
              <w:t xml:space="preserve"> е извършвал поне по 1 сходно обучение по ключови компетентности, като тези включени в проекта, </w:t>
            </w:r>
            <w:r w:rsidRPr="002D229C">
              <w:rPr>
                <w:rFonts w:eastAsia="Calibri"/>
                <w:snapToGrid/>
                <w:szCs w:val="24"/>
                <w:lang w:val="bg-BG"/>
              </w:rPr>
              <w:lastRenderedPageBreak/>
              <w:t>през последните 2 години.</w:t>
            </w:r>
          </w:p>
          <w:p w14:paraId="248CA874" w14:textId="77777777" w:rsidR="002D229C" w:rsidRPr="002D229C" w:rsidRDefault="002D229C" w:rsidP="002D229C">
            <w:pPr>
              <w:tabs>
                <w:tab w:val="left" w:pos="460"/>
              </w:tabs>
              <w:spacing w:after="120" w:line="259" w:lineRule="auto"/>
              <w:ind w:right="-51"/>
              <w:jc w:val="both"/>
              <w:rPr>
                <w:rFonts w:eastAsia="Calibri"/>
                <w:snapToGrid/>
                <w:szCs w:val="24"/>
                <w:lang w:val="bg-BG"/>
              </w:rPr>
            </w:pPr>
            <w:r w:rsidRPr="002D229C">
              <w:rPr>
                <w:rFonts w:eastAsia="Calibri"/>
                <w:snapToGrid/>
                <w:szCs w:val="24"/>
                <w:lang w:val="bg-BG"/>
              </w:rPr>
              <w:t>/ако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432722C9" w14:textId="77777777" w:rsidR="002D229C" w:rsidRPr="007C16C1" w:rsidRDefault="002D229C" w:rsidP="002D229C">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F6E5F25" w14:textId="77777777" w:rsidR="002D229C" w:rsidRPr="007C16C1" w:rsidRDefault="002D229C" w:rsidP="002D229C">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44FE62" w14:textId="77777777" w:rsidR="002D229C" w:rsidRPr="007C16C1" w:rsidRDefault="002D229C" w:rsidP="002D229C">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9DFDDAD"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 xml:space="preserve">Източник на информация – Формуляр за кандидатстване </w:t>
            </w:r>
          </w:p>
          <w:p w14:paraId="4C481B26"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lastRenderedPageBreak/>
              <w:t>Принципни действия:</w:t>
            </w:r>
          </w:p>
          <w:p w14:paraId="054670D4"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В случай че кандидатът ще извършва обучения по ключови компетентности, организацията следва да е извършвала по 1 сходно обучение през последните 2 години. Ако кандидатът не е извършвал такова обучение, то проектното предложение ще бъде отхвърлено.</w:t>
            </w:r>
          </w:p>
        </w:tc>
      </w:tr>
      <w:tr w:rsidR="002D229C" w:rsidRPr="00C47B0F" w14:paraId="31EFAE41" w14:textId="77777777" w:rsidTr="002D229C">
        <w:tc>
          <w:tcPr>
            <w:tcW w:w="6494" w:type="dxa"/>
            <w:gridSpan w:val="4"/>
            <w:tcBorders>
              <w:top w:val="single" w:sz="4" w:space="0" w:color="auto"/>
              <w:left w:val="single" w:sz="4" w:space="0" w:color="auto"/>
              <w:bottom w:val="single" w:sz="4" w:space="0" w:color="auto"/>
              <w:right w:val="single" w:sz="4" w:space="0" w:color="auto"/>
            </w:tcBorders>
          </w:tcPr>
          <w:p w14:paraId="4682F910" w14:textId="77777777" w:rsidR="002D229C" w:rsidRPr="002D229C" w:rsidRDefault="002D229C" w:rsidP="002D229C">
            <w:pPr>
              <w:tabs>
                <w:tab w:val="left" w:pos="460"/>
              </w:tabs>
              <w:spacing w:after="120" w:line="259" w:lineRule="auto"/>
              <w:ind w:right="-51"/>
              <w:jc w:val="both"/>
              <w:rPr>
                <w:rFonts w:eastAsia="Calibri"/>
                <w:snapToGrid/>
                <w:szCs w:val="24"/>
                <w:lang w:val="bg-BG"/>
              </w:rPr>
            </w:pPr>
            <w:r w:rsidRPr="002D229C">
              <w:rPr>
                <w:rFonts w:eastAsia="Calibri"/>
                <w:snapToGrid/>
                <w:szCs w:val="24"/>
                <w:lang w:val="bg-BG"/>
              </w:rPr>
              <w:lastRenderedPageBreak/>
              <w:t>8.Кандидатът е регистриран в Агенция по заетостта (в случай че кандидатът ще предоставя посреднически услуги на пазара на труда по проекта)</w:t>
            </w:r>
          </w:p>
          <w:p w14:paraId="2999A4EB" w14:textId="77777777" w:rsidR="002D229C" w:rsidRPr="002D229C" w:rsidRDefault="002D229C" w:rsidP="002D229C">
            <w:pPr>
              <w:tabs>
                <w:tab w:val="left" w:pos="460"/>
              </w:tabs>
              <w:spacing w:after="120" w:line="259" w:lineRule="auto"/>
              <w:ind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6589781" w14:textId="77777777" w:rsidR="002D229C" w:rsidRPr="007C16C1" w:rsidRDefault="002D229C" w:rsidP="002D229C">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B8D1F5" w14:textId="77777777" w:rsidR="002D229C" w:rsidRPr="007C16C1" w:rsidRDefault="002D229C" w:rsidP="002D229C">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5B7048" w14:textId="77777777" w:rsidR="002D229C" w:rsidRPr="007C16C1" w:rsidRDefault="002D229C" w:rsidP="002D229C">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EEF508D"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 xml:space="preserve">Източник на информация – Списък с регистрирани фирми на интернет страницата на Агенция по заетостта </w:t>
            </w:r>
          </w:p>
          <w:p w14:paraId="0DF1F543"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Принципни действия:</w:t>
            </w:r>
          </w:p>
          <w:p w14:paraId="165ABC1F" w14:textId="77777777" w:rsidR="002D229C" w:rsidRPr="002D229C" w:rsidRDefault="002D229C" w:rsidP="002D229C">
            <w:pPr>
              <w:spacing w:after="120" w:line="259" w:lineRule="auto"/>
              <w:jc w:val="both"/>
              <w:rPr>
                <w:rFonts w:eastAsia="Calibri"/>
                <w:snapToGrid/>
                <w:szCs w:val="24"/>
                <w:lang w:val="bg-BG"/>
              </w:rPr>
            </w:pPr>
            <w:r w:rsidRPr="002D229C">
              <w:rPr>
                <w:rFonts w:eastAsia="Calibri"/>
                <w:snapToGrid/>
                <w:szCs w:val="24"/>
                <w:lang w:val="bg-BG"/>
              </w:rPr>
              <w:t>В случай че кандидатът ще извършва посреднически услуги на пазара на труда по проекта, но не е регистриран в Агенция по заетостта и не притежава валидно удостоверение за регистрация, проектното предложение ще бъде отхвърлено.</w:t>
            </w:r>
          </w:p>
        </w:tc>
      </w:tr>
      <w:tr w:rsidR="000027A7" w:rsidRPr="006E1FED" w14:paraId="16787BA4" w14:textId="77777777" w:rsidTr="00D516EA">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0AF2EB59" w14:textId="77777777" w:rsidR="000027A7" w:rsidRPr="00A6430C" w:rsidRDefault="000027A7" w:rsidP="00D516EA">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243B6AAF" w14:textId="77777777" w:rsidR="000027A7" w:rsidRPr="00BC39C3" w:rsidRDefault="000027A7" w:rsidP="00D516EA">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0027A7" w:rsidRPr="006E1FED" w14:paraId="0B2F8A78" w14:textId="77777777" w:rsidTr="00D516EA">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72C01AB" w14:textId="77777777" w:rsidR="000027A7" w:rsidRPr="00BC39C3" w:rsidRDefault="000027A7" w:rsidP="00D516EA">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5E48D4B6" w14:textId="77777777" w:rsidR="000027A7" w:rsidRPr="00BC39C3" w:rsidRDefault="000027A7" w:rsidP="00D516EA">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B1530EC" w14:textId="77777777" w:rsidR="000027A7" w:rsidRPr="00570B51" w:rsidRDefault="000027A7" w:rsidP="00D516EA">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702894D" w14:textId="77777777" w:rsidR="000027A7" w:rsidRPr="00FB45DA" w:rsidRDefault="000027A7" w:rsidP="00D516EA">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75A3852" w14:textId="77777777" w:rsidR="000027A7" w:rsidRPr="00FB45DA" w:rsidRDefault="000027A7" w:rsidP="00D516EA">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0027A7" w:rsidRPr="006E1FED" w14:paraId="1FB4E01B"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39DFC78E" w14:textId="77777777" w:rsidR="000027A7" w:rsidRPr="00BC39C3" w:rsidRDefault="000027A7" w:rsidP="00D516EA">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58F761A2"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Организации, предоставящи посреднически услуги на пазара на труда;</w:t>
            </w:r>
          </w:p>
          <w:p w14:paraId="256975E5"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 Работодатели; </w:t>
            </w:r>
          </w:p>
          <w:p w14:paraId="59DC9733"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Социални партньори; </w:t>
            </w:r>
          </w:p>
          <w:p w14:paraId="7EA16487"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Общини и райони на общини; </w:t>
            </w:r>
          </w:p>
          <w:p w14:paraId="109A898E"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Центрове за информация и професионално ориентиране; </w:t>
            </w:r>
          </w:p>
          <w:p w14:paraId="139BBF77"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Неправителствени организации; </w:t>
            </w:r>
          </w:p>
          <w:p w14:paraId="590CF885" w14:textId="77777777" w:rsidR="000027A7" w:rsidRPr="0064168D" w:rsidRDefault="00730773" w:rsidP="00730773">
            <w:pPr>
              <w:autoSpaceDE w:val="0"/>
              <w:autoSpaceDN w:val="0"/>
              <w:adjustRightInd w:val="0"/>
              <w:spacing w:after="160" w:line="259" w:lineRule="auto"/>
              <w:jc w:val="both"/>
              <w:rPr>
                <w:rFonts w:eastAsia="Calibri"/>
                <w:b/>
                <w:snapToGrid/>
                <w:szCs w:val="24"/>
                <w:lang w:val="bg-BG"/>
              </w:rPr>
            </w:pPr>
            <w:r w:rsidRPr="00730773">
              <w:rPr>
                <w:snapToGrid/>
                <w:color w:val="000000"/>
                <w:szCs w:val="24"/>
                <w:lang w:val="bg-BG" w:eastAsia="bg-BG"/>
              </w:rPr>
              <w:t>- Обучителни организации;</w:t>
            </w:r>
          </w:p>
        </w:tc>
        <w:tc>
          <w:tcPr>
            <w:tcW w:w="567" w:type="dxa"/>
            <w:tcBorders>
              <w:top w:val="single" w:sz="4" w:space="0" w:color="auto"/>
              <w:left w:val="single" w:sz="4" w:space="0" w:color="auto"/>
              <w:bottom w:val="single" w:sz="4" w:space="0" w:color="auto"/>
              <w:right w:val="single" w:sz="4" w:space="0" w:color="auto"/>
            </w:tcBorders>
          </w:tcPr>
          <w:p w14:paraId="61A6DA4F" w14:textId="77777777" w:rsidR="000027A7" w:rsidRPr="0064168D"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911FA4A" w14:textId="77777777" w:rsidR="000027A7" w:rsidRPr="0064168D"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1BBD0CF" w14:textId="77777777" w:rsidR="000027A7" w:rsidRPr="0064168D"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D466C91" w14:textId="77777777" w:rsidR="000027A7" w:rsidRPr="00BC39C3" w:rsidRDefault="000027A7"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и/или регистър Булстат</w:t>
            </w:r>
            <w:r w:rsidRPr="00BC39C3">
              <w:rPr>
                <w:snapToGrid/>
                <w:color w:val="000000"/>
                <w:szCs w:val="24"/>
                <w:lang w:val="bg-BG" w:eastAsia="bg-BG"/>
              </w:rPr>
              <w:t>.</w:t>
            </w:r>
          </w:p>
          <w:p w14:paraId="51BFC892" w14:textId="77777777" w:rsidR="000027A7" w:rsidRPr="00FC7691" w:rsidRDefault="000027A7" w:rsidP="00D516EA">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457E7755" w14:textId="77777777" w:rsidR="000027A7" w:rsidRPr="00FC52DC" w:rsidRDefault="000027A7" w:rsidP="00D516EA">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0027A7" w:rsidRPr="006E1FED" w14:paraId="35643C79"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790638AF" w14:textId="77777777" w:rsidR="000027A7" w:rsidRPr="00BC39C3" w:rsidRDefault="000027A7" w:rsidP="00D516EA">
            <w:pPr>
              <w:autoSpaceDE w:val="0"/>
              <w:autoSpaceDN w:val="0"/>
              <w:adjustRightInd w:val="0"/>
              <w:spacing w:after="120"/>
              <w:jc w:val="both"/>
              <w:rPr>
                <w:snapToGrid/>
                <w:color w:val="000000"/>
                <w:szCs w:val="24"/>
                <w:lang w:val="bg-BG" w:eastAsia="bg-BG"/>
              </w:rPr>
            </w:pPr>
            <w:r>
              <w:rPr>
                <w:snapToGrid/>
                <w:szCs w:val="24"/>
                <w:lang w:val="bg-BG"/>
              </w:rPr>
              <w:t>2.</w:t>
            </w:r>
            <w:r w:rsidRPr="00BC39C3">
              <w:rPr>
                <w:snapToGrid/>
                <w:szCs w:val="24"/>
                <w:lang w:val="bg-BG"/>
              </w:rPr>
              <w:t xml:space="preserve">Партньорът е лице, със самостоятелна </w:t>
            </w:r>
            <w:proofErr w:type="spellStart"/>
            <w:r w:rsidRPr="00BC39C3">
              <w:rPr>
                <w:snapToGrid/>
                <w:szCs w:val="24"/>
                <w:lang w:val="bg-BG"/>
              </w:rPr>
              <w:t>правосубектност</w:t>
            </w:r>
            <w:proofErr w:type="spellEnd"/>
            <w:r w:rsidRPr="00BC39C3">
              <w:rPr>
                <w:snapToGrid/>
                <w:szCs w:val="24"/>
                <w:lang w:val="bg-BG"/>
              </w:rPr>
              <w:t xml:space="preserve">, </w:t>
            </w:r>
            <w:r w:rsidRPr="00BC39C3">
              <w:rPr>
                <w:snapToGrid/>
                <w:szCs w:val="24"/>
                <w:lang w:val="bg-BG"/>
              </w:rPr>
              <w:lastRenderedPageBreak/>
              <w:t>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7EB97959" w14:textId="77777777" w:rsidR="000027A7" w:rsidRPr="000E0925"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713B34" w14:textId="77777777" w:rsidR="000027A7" w:rsidRPr="000E0925"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EF8F4B6" w14:textId="77777777" w:rsidR="000027A7" w:rsidRPr="000E0925"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FD0B425" w14:textId="77777777" w:rsidR="000027A7" w:rsidRPr="00BC39C3" w:rsidRDefault="000027A7"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 Удостоверение за актуално състояние </w:t>
            </w:r>
            <w:r w:rsidRPr="00BC39C3">
              <w:rPr>
                <w:snapToGrid/>
                <w:color w:val="000000"/>
                <w:szCs w:val="24"/>
                <w:lang w:val="bg-BG" w:eastAsia="bg-BG"/>
              </w:rPr>
              <w:lastRenderedPageBreak/>
              <w:t>на организацията/Търговски регистър</w:t>
            </w:r>
            <w:r>
              <w:rPr>
                <w:snapToGrid/>
                <w:color w:val="000000"/>
                <w:szCs w:val="24"/>
                <w:lang w:val="bg-BG" w:eastAsia="bg-BG"/>
              </w:rPr>
              <w:t xml:space="preserve"> и/или регистър Булстат</w:t>
            </w:r>
            <w:r w:rsidRPr="00BC39C3">
              <w:rPr>
                <w:snapToGrid/>
                <w:color w:val="000000"/>
                <w:szCs w:val="24"/>
                <w:lang w:val="bg-BG" w:eastAsia="bg-BG"/>
              </w:rPr>
              <w:t>.</w:t>
            </w:r>
          </w:p>
          <w:p w14:paraId="049BDAF8" w14:textId="77777777" w:rsidR="000027A7" w:rsidRPr="0018670F" w:rsidRDefault="000027A7" w:rsidP="00D516EA">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6A2C0261" w14:textId="77777777" w:rsidR="000027A7" w:rsidRPr="00BC39C3" w:rsidRDefault="000027A7" w:rsidP="00D516EA">
            <w:pPr>
              <w:autoSpaceDE w:val="0"/>
              <w:autoSpaceDN w:val="0"/>
              <w:adjustRightInd w:val="0"/>
              <w:jc w:val="both"/>
              <w:rPr>
                <w:snapToGrid/>
                <w:color w:val="000000"/>
                <w:szCs w:val="24"/>
                <w:lang w:val="bg-BG" w:eastAsia="bg-BG"/>
              </w:rPr>
            </w:pPr>
            <w:r w:rsidRPr="00BC39C3">
              <w:rPr>
                <w:b/>
                <w:snapToGrid/>
                <w:szCs w:val="24"/>
                <w:lang w:val="bg-BG"/>
              </w:rPr>
              <w:t>В случай че партньорът не отговаря на условието, проектното предложение ще бъде отхвърлено!</w:t>
            </w:r>
          </w:p>
        </w:tc>
      </w:tr>
      <w:tr w:rsidR="000027A7" w:rsidRPr="006E1FED" w14:paraId="64E012A3"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1B031534" w14:textId="77777777" w:rsidR="000027A7" w:rsidRDefault="000027A7" w:rsidP="00D516EA">
            <w:pPr>
              <w:autoSpaceDE w:val="0"/>
              <w:autoSpaceDN w:val="0"/>
              <w:adjustRightInd w:val="0"/>
              <w:spacing w:after="120"/>
              <w:jc w:val="both"/>
              <w:rPr>
                <w:ins w:id="13" w:author="Nadia Ognyanova" w:date="2018-04-04T10:59:00Z"/>
                <w:rFonts w:eastAsia="Calibri"/>
                <w:snapToGrid/>
                <w:szCs w:val="24"/>
                <w:lang w:val="bg-BG"/>
              </w:rPr>
            </w:pPr>
            <w:r>
              <w:rPr>
                <w:rFonts w:eastAsia="Calibri"/>
                <w:snapToGrid/>
                <w:szCs w:val="24"/>
                <w:lang w:val="bg-BG"/>
              </w:rPr>
              <w:lastRenderedPageBreak/>
              <w:t>3.</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p w14:paraId="6170C3C0" w14:textId="0C1F1286" w:rsidR="00A971FD" w:rsidRPr="00BC39C3" w:rsidRDefault="00A971FD" w:rsidP="00D516EA">
            <w:pPr>
              <w:autoSpaceDE w:val="0"/>
              <w:autoSpaceDN w:val="0"/>
              <w:adjustRightInd w:val="0"/>
              <w:spacing w:after="120"/>
              <w:jc w:val="both"/>
              <w:rPr>
                <w:snapToGrid/>
                <w:szCs w:val="24"/>
                <w:lang w:val="bg-BG"/>
              </w:rPr>
            </w:pPr>
            <w:r>
              <w:rPr>
                <w:rFonts w:eastAsia="Calibri"/>
                <w:snapToGrid/>
                <w:szCs w:val="24"/>
                <w:lang w:val="bg-BG"/>
              </w:rPr>
              <w:t>/ако е приложимо/</w:t>
            </w:r>
          </w:p>
        </w:tc>
        <w:tc>
          <w:tcPr>
            <w:tcW w:w="567" w:type="dxa"/>
            <w:tcBorders>
              <w:top w:val="single" w:sz="4" w:space="0" w:color="auto"/>
              <w:left w:val="single" w:sz="4" w:space="0" w:color="auto"/>
              <w:bottom w:val="single" w:sz="4" w:space="0" w:color="auto"/>
              <w:right w:val="single" w:sz="4" w:space="0" w:color="auto"/>
            </w:tcBorders>
          </w:tcPr>
          <w:p w14:paraId="3E1275C4" w14:textId="77777777" w:rsidR="000027A7" w:rsidRPr="002A4836"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53CB1F3" w14:textId="77777777" w:rsidR="000027A7" w:rsidRPr="002A4836"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48397A2" w14:textId="77777777" w:rsidR="000027A7" w:rsidRPr="002A4836"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75D1252" w14:textId="4E6EEDCD" w:rsidR="000027A7" w:rsidRPr="00A86535" w:rsidRDefault="000027A7" w:rsidP="00D516EA">
            <w:pPr>
              <w:spacing w:after="160" w:line="259" w:lineRule="auto"/>
              <w:jc w:val="both"/>
              <w:rPr>
                <w:rFonts w:eastAsia="Calibri"/>
                <w:snapToGrid/>
                <w:szCs w:val="24"/>
                <w:lang w:val="bg-BG"/>
              </w:rPr>
            </w:pPr>
            <w:bookmarkStart w:id="14" w:name="_GoBack"/>
            <w:r w:rsidRPr="00A86535">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p>
          <w:bookmarkEnd w:id="14"/>
          <w:p w14:paraId="4857B807" w14:textId="77777777" w:rsidR="007A23AE" w:rsidRPr="001B4CD5" w:rsidRDefault="007A23AE" w:rsidP="007A23AE">
            <w:pPr>
              <w:spacing w:after="60"/>
              <w:jc w:val="both"/>
              <w:rPr>
                <w:snapToGrid/>
                <w:szCs w:val="24"/>
                <w:u w:val="single"/>
                <w:lang w:val="bg-BG"/>
              </w:rPr>
            </w:pPr>
            <w:r w:rsidRPr="001B4CD5">
              <w:rPr>
                <w:snapToGrid/>
                <w:szCs w:val="24"/>
                <w:u w:val="single"/>
                <w:lang w:val="bg-BG"/>
              </w:rPr>
              <w:t>Принципни действия:</w:t>
            </w:r>
          </w:p>
          <w:p w14:paraId="4374A940" w14:textId="77777777" w:rsidR="00A86535" w:rsidRDefault="007A23AE" w:rsidP="00D516EA">
            <w:pPr>
              <w:autoSpaceDE w:val="0"/>
              <w:autoSpaceDN w:val="0"/>
              <w:adjustRightInd w:val="0"/>
              <w:jc w:val="both"/>
              <w:rPr>
                <w:ins w:id="15" w:author="User" w:date="2018-06-27T13:35:00Z"/>
                <w:snapToGrid/>
                <w:szCs w:val="24"/>
                <w:lang w:val="bg-BG"/>
              </w:rPr>
            </w:pPr>
            <w:r>
              <w:rPr>
                <w:snapToGrid/>
                <w:szCs w:val="24"/>
                <w:lang w:val="bg-BG"/>
              </w:rPr>
              <w:t xml:space="preserve">Всички обстоятелства, свързани с изискванията на Регламент </w:t>
            </w:r>
            <w:r>
              <w:rPr>
                <w:snapToGrid/>
                <w:szCs w:val="24"/>
                <w:lang w:val="en-US"/>
              </w:rPr>
              <w:t>(</w:t>
            </w:r>
            <w:r>
              <w:rPr>
                <w:snapToGrid/>
                <w:szCs w:val="24"/>
                <w:lang w:val="bg-BG"/>
              </w:rPr>
              <w:t>ЕС</w:t>
            </w:r>
            <w:r>
              <w:rPr>
                <w:snapToGrid/>
                <w:szCs w:val="24"/>
                <w:lang w:val="en-US"/>
              </w:rPr>
              <w:t>)</w:t>
            </w:r>
            <w:r>
              <w:rPr>
                <w:snapToGrid/>
                <w:szCs w:val="24"/>
                <w:lang w:val="bg-BG"/>
              </w:rPr>
              <w:t xml:space="preserve"> №1407/2013 се приемат на декларативен принцип. </w:t>
            </w:r>
          </w:p>
          <w:p w14:paraId="628A0B4A" w14:textId="6D8DDDBB" w:rsidR="000027A7" w:rsidRPr="00BC39C3" w:rsidRDefault="007A23AE" w:rsidP="00D516EA">
            <w:pPr>
              <w:autoSpaceDE w:val="0"/>
              <w:autoSpaceDN w:val="0"/>
              <w:adjustRightInd w:val="0"/>
              <w:jc w:val="both"/>
              <w:rPr>
                <w:snapToGrid/>
                <w:color w:val="000000"/>
                <w:szCs w:val="24"/>
                <w:lang w:val="bg-BG" w:eastAsia="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0027A7" w:rsidRPr="006E1FED" w14:paraId="0135C13E"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0337E19E" w14:textId="77777777" w:rsidR="000027A7" w:rsidRPr="000A2419" w:rsidRDefault="000027A7" w:rsidP="00D516EA">
            <w:pPr>
              <w:spacing w:after="120" w:line="259" w:lineRule="auto"/>
              <w:ind w:right="-51"/>
              <w:jc w:val="both"/>
              <w:rPr>
                <w:rFonts w:eastAsia="Calibri"/>
                <w:snapToGrid/>
                <w:szCs w:val="24"/>
                <w:lang w:val="bg-BG"/>
              </w:rPr>
            </w:pPr>
            <w:r>
              <w:rPr>
                <w:rFonts w:eastAsia="Calibri"/>
                <w:b/>
                <w:snapToGrid/>
                <w:szCs w:val="24"/>
                <w:lang w:val="bg-BG"/>
              </w:rPr>
              <w:t>4.</w:t>
            </w:r>
            <w:r w:rsidRPr="000A2419">
              <w:rPr>
                <w:rFonts w:eastAsia="Calibri"/>
                <w:snapToGrid/>
                <w:szCs w:val="24"/>
                <w:lang w:val="bg-BG"/>
              </w:rPr>
              <w:t>Партньорът разполага с финансов капацитет (съгласно приложени Счетоводен баланс</w:t>
            </w:r>
            <w:r>
              <w:rPr>
                <w:rFonts w:eastAsia="Calibri"/>
                <w:snapToGrid/>
                <w:szCs w:val="24"/>
                <w:lang w:val="bg-BG"/>
              </w:rPr>
              <w:t xml:space="preserve"> за </w:t>
            </w:r>
            <w:r w:rsidRPr="000A2419">
              <w:rPr>
                <w:rFonts w:eastAsia="Calibri"/>
                <w:snapToGrid/>
                <w:szCs w:val="24"/>
                <w:lang w:val="bg-BG"/>
              </w:rPr>
              <w:t>текущата</w:t>
            </w:r>
            <w:r>
              <w:rPr>
                <w:rStyle w:val="a3"/>
                <w:rFonts w:eastAsia="Calibri"/>
                <w:snapToGrid/>
                <w:szCs w:val="24"/>
                <w:lang w:val="bg-BG"/>
              </w:rPr>
              <w:footnoteReference w:id="3"/>
            </w:r>
            <w:r w:rsidRPr="000A2419">
              <w:rPr>
                <w:rFonts w:eastAsia="Calibri"/>
                <w:snapToGrid/>
                <w:szCs w:val="24"/>
                <w:lang w:val="bg-BG"/>
              </w:rPr>
              <w:t xml:space="preserve"> финансов</w:t>
            </w:r>
            <w:r>
              <w:rPr>
                <w:rFonts w:eastAsia="Calibri"/>
                <w:snapToGrid/>
                <w:szCs w:val="24"/>
                <w:lang w:val="bg-BG"/>
              </w:rPr>
              <w:t>а</w:t>
            </w:r>
            <w:r w:rsidRPr="000A2419">
              <w:rPr>
                <w:rFonts w:eastAsia="Calibri"/>
                <w:snapToGrid/>
                <w:szCs w:val="24"/>
                <w:lang w:val="bg-BG"/>
              </w:rPr>
              <w:t xml:space="preserve"> годин</w:t>
            </w:r>
            <w:r>
              <w:rPr>
                <w:rFonts w:eastAsia="Calibri"/>
                <w:snapToGrid/>
                <w:szCs w:val="24"/>
                <w:lang w:val="bg-BG"/>
              </w:rPr>
              <w:t>а</w:t>
            </w:r>
            <w:r w:rsidRPr="000A2419">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14:paraId="11D71B2E" w14:textId="77777777" w:rsidR="000027A7" w:rsidRPr="005B6252" w:rsidRDefault="000027A7" w:rsidP="000027A7">
            <w:pPr>
              <w:numPr>
                <w:ilvl w:val="0"/>
                <w:numId w:val="74"/>
              </w:numPr>
              <w:tabs>
                <w:tab w:val="left" w:pos="-284"/>
              </w:tabs>
              <w:ind w:left="318" w:hanging="318"/>
              <w:jc w:val="both"/>
              <w:rPr>
                <w:rFonts w:eastAsia="Calibri"/>
                <w:i/>
                <w:snapToGrid/>
                <w:szCs w:val="24"/>
                <w:lang w:val="bg-BG"/>
              </w:rPr>
            </w:pPr>
            <w:r w:rsidRPr="00621F19">
              <w:rPr>
                <w:rFonts w:eastAsia="Calibri"/>
                <w:snapToGrid/>
                <w:szCs w:val="24"/>
                <w:lang w:val="bg-BG"/>
              </w:rPr>
              <w:t xml:space="preserve">Когато </w:t>
            </w:r>
            <w:r>
              <w:rPr>
                <w:rFonts w:eastAsia="Calibri"/>
                <w:snapToGrid/>
                <w:szCs w:val="24"/>
                <w:lang w:val="bg-BG"/>
              </w:rPr>
              <w:t>п</w:t>
            </w:r>
            <w:r w:rsidRPr="000A2419">
              <w:rPr>
                <w:rFonts w:eastAsia="Calibri"/>
                <w:snapToGrid/>
                <w:szCs w:val="24"/>
                <w:lang w:val="bg-BG"/>
              </w:rPr>
              <w:t xml:space="preserve">артньорът е </w:t>
            </w:r>
            <w:proofErr w:type="spellStart"/>
            <w:r w:rsidRPr="000A2419">
              <w:rPr>
                <w:rFonts w:eastAsia="Calibri"/>
                <w:snapToGrid/>
                <w:szCs w:val="24"/>
                <w:lang w:val="bg-BG"/>
              </w:rPr>
              <w:t>новорегистрирана</w:t>
            </w:r>
            <w:proofErr w:type="spellEnd"/>
            <w:r w:rsidRPr="000A2419">
              <w:rPr>
                <w:rFonts w:eastAsia="Calibri"/>
                <w:snapToGrid/>
                <w:szCs w:val="24"/>
                <w:lang w:val="bg-BG"/>
              </w:rPr>
              <w:t>/новосъздадена организация, същите изисквания се отнасят и за него за периода от регистрацията до кандидатстване и се доказват със същите документи за съответния период;</w:t>
            </w:r>
          </w:p>
          <w:p w14:paraId="043A70B5" w14:textId="77777777" w:rsidR="000027A7" w:rsidRPr="00BE4D66" w:rsidRDefault="000027A7" w:rsidP="000027A7">
            <w:pPr>
              <w:pStyle w:val="af6"/>
              <w:numPr>
                <w:ilvl w:val="0"/>
                <w:numId w:val="74"/>
              </w:numPr>
              <w:spacing w:after="120" w:line="259" w:lineRule="auto"/>
              <w:ind w:left="317" w:right="-51"/>
              <w:jc w:val="both"/>
              <w:rPr>
                <w:rFonts w:eastAsia="Calibri"/>
                <w:snapToGrid/>
                <w:szCs w:val="24"/>
                <w:lang w:val="bg-BG"/>
              </w:rPr>
            </w:pPr>
            <w:r w:rsidRPr="00BE4D66">
              <w:rPr>
                <w:rFonts w:eastAsia="Calibri"/>
                <w:snapToGrid/>
                <w:szCs w:val="24"/>
                <w:lang w:val="bg-BG"/>
              </w:rPr>
              <w:t xml:space="preserve">Когато партньорът е </w:t>
            </w:r>
            <w:r>
              <w:rPr>
                <w:rFonts w:eastAsia="Calibri"/>
                <w:b/>
                <w:snapToGrid/>
                <w:szCs w:val="24"/>
                <w:lang w:val="bg-BG"/>
              </w:rPr>
              <w:t>община</w:t>
            </w:r>
            <w:r w:rsidRPr="00BE4D66">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p>
          <w:p w14:paraId="510294B0" w14:textId="77777777" w:rsidR="000027A7" w:rsidRPr="000A2419" w:rsidRDefault="000027A7" w:rsidP="00D516EA">
            <w:pPr>
              <w:tabs>
                <w:tab w:val="left" w:pos="-284"/>
              </w:tabs>
              <w:ind w:left="318"/>
              <w:jc w:val="both"/>
              <w:rPr>
                <w:rFonts w:eastAsia="Calibri"/>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B0F01F8" w14:textId="77777777" w:rsidR="000027A7" w:rsidRPr="000A2419" w:rsidRDefault="000027A7" w:rsidP="00D516EA">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9CB85B9" w14:textId="77777777" w:rsidR="000027A7" w:rsidRPr="000A2419" w:rsidRDefault="000027A7" w:rsidP="00D516EA">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FD5E325" w14:textId="77777777" w:rsidR="000027A7" w:rsidRPr="000A2419" w:rsidRDefault="000027A7" w:rsidP="00D516EA">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B77F395" w14:textId="77777777" w:rsidR="000027A7" w:rsidRPr="000A2419" w:rsidRDefault="000027A7" w:rsidP="00D516EA">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23C87F9C" w14:textId="77777777" w:rsidR="000027A7" w:rsidRPr="00AB1231" w:rsidRDefault="000027A7" w:rsidP="00D516EA">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5DD44D66" w14:textId="77777777" w:rsidR="000027A7" w:rsidRDefault="000027A7" w:rsidP="00D516EA">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(съгласно </w:t>
            </w:r>
            <w:proofErr w:type="spellStart"/>
            <w:r w:rsidRPr="000A2419">
              <w:rPr>
                <w:rFonts w:eastAsia="Calibri"/>
                <w:snapToGrid/>
                <w:szCs w:val="24"/>
                <w:lang w:val="bg-BG"/>
              </w:rPr>
              <w:t>приложенСчетоводен</w:t>
            </w:r>
            <w:proofErr w:type="spellEnd"/>
            <w:r w:rsidRPr="000A2419">
              <w:rPr>
                <w:rFonts w:eastAsia="Calibri"/>
                <w:snapToGrid/>
                <w:szCs w:val="24"/>
                <w:lang w:val="bg-BG"/>
              </w:rPr>
              <w:t xml:space="preserve">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34AA3811" w14:textId="77777777" w:rsidR="000027A7" w:rsidRPr="000A2419" w:rsidRDefault="000027A7" w:rsidP="00D516EA">
            <w:pPr>
              <w:spacing w:line="259" w:lineRule="auto"/>
              <w:jc w:val="both"/>
              <w:rPr>
                <w:rFonts w:eastAsia="Calibri"/>
                <w:b/>
                <w:snapToGrid/>
                <w:szCs w:val="24"/>
                <w:lang w:val="bg-BG"/>
              </w:rPr>
            </w:pPr>
            <w:r>
              <w:rPr>
                <w:rFonts w:eastAsia="Calibri"/>
                <w:snapToGrid/>
                <w:szCs w:val="24"/>
                <w:lang w:val="bg-BG"/>
              </w:rPr>
              <w:t>Когато партньорът</w:t>
            </w:r>
            <w:r w:rsidRPr="00652BA3">
              <w:rPr>
                <w:rFonts w:eastAsia="Calibri"/>
                <w:snapToGrid/>
                <w:szCs w:val="24"/>
                <w:lang w:val="bg-BG"/>
              </w:rPr>
              <w:t xml:space="preserve"> е </w:t>
            </w:r>
            <w:r>
              <w:rPr>
                <w:rFonts w:eastAsia="Calibri"/>
                <w:snapToGrid/>
                <w:szCs w:val="24"/>
                <w:lang w:val="bg-BG"/>
              </w:rPr>
              <w:t>община</w:t>
            </w:r>
            <w:r w:rsidRPr="00652BA3">
              <w:rPr>
                <w:rFonts w:eastAsia="Calibri"/>
                <w:snapToGrid/>
                <w:szCs w:val="24"/>
                <w:lang w:val="bg-BG"/>
              </w:rPr>
              <w:t xml:space="preserve"> </w:t>
            </w:r>
            <w:r>
              <w:rPr>
                <w:rFonts w:eastAsia="Calibri"/>
                <w:snapToGrid/>
                <w:szCs w:val="24"/>
                <w:lang w:val="bg-BG"/>
              </w:rPr>
              <w:t>–</w:t>
            </w:r>
            <w:r w:rsidRPr="00652BA3">
              <w:rPr>
                <w:rFonts w:eastAsia="Calibri"/>
                <w:snapToGrid/>
                <w:szCs w:val="24"/>
                <w:lang w:val="bg-BG"/>
              </w:rPr>
              <w:t xml:space="preserve"> служебн</w:t>
            </w:r>
            <w:r>
              <w:rPr>
                <w:rFonts w:eastAsia="Calibri"/>
                <w:snapToGrid/>
                <w:szCs w:val="24"/>
                <w:lang w:val="bg-BG"/>
              </w:rPr>
              <w:t>а проверка</w:t>
            </w:r>
            <w:r w:rsidRPr="00652BA3">
              <w:rPr>
                <w:rFonts w:eastAsia="Calibri"/>
                <w:snapToGrid/>
                <w:szCs w:val="24"/>
                <w:lang w:val="bg-BG"/>
              </w:rPr>
              <w:t xml:space="preserve"> от оценителната комиси</w:t>
            </w:r>
            <w:r>
              <w:rPr>
                <w:rFonts w:eastAsia="Calibri"/>
                <w:snapToGrid/>
                <w:szCs w:val="24"/>
                <w:lang w:val="bg-BG"/>
              </w:rPr>
              <w:t xml:space="preserve">я в Закона за държавния бюджет, съобразно условието в Указанията за кандидатстване. </w:t>
            </w:r>
            <w:r w:rsidRPr="002C6FEC">
              <w:rPr>
                <w:rFonts w:eastAsia="Calibri"/>
                <w:snapToGrid/>
                <w:szCs w:val="24"/>
                <w:lang w:val="bg-BG"/>
              </w:rPr>
              <w:t xml:space="preserve">В случай че </w:t>
            </w:r>
            <w:r>
              <w:rPr>
                <w:rFonts w:eastAsia="Calibri"/>
                <w:snapToGrid/>
                <w:szCs w:val="24"/>
                <w:lang w:val="bg-BG"/>
              </w:rPr>
              <w:t>партньорът</w:t>
            </w:r>
            <w:r w:rsidRPr="00652BA3">
              <w:rPr>
                <w:rFonts w:eastAsia="Calibri"/>
                <w:snapToGrid/>
                <w:szCs w:val="24"/>
                <w:lang w:val="bg-BG"/>
              </w:rPr>
              <w:t xml:space="preserve"> </w:t>
            </w:r>
            <w:r>
              <w:rPr>
                <w:rFonts w:eastAsia="Calibri"/>
                <w:snapToGrid/>
                <w:szCs w:val="24"/>
                <w:lang w:val="bg-BG"/>
              </w:rPr>
              <w:t xml:space="preserve">не </w:t>
            </w:r>
            <w:r w:rsidRPr="00652BA3">
              <w:rPr>
                <w:rFonts w:eastAsia="Calibri"/>
                <w:snapToGrid/>
                <w:szCs w:val="24"/>
                <w:lang w:val="bg-BG"/>
              </w:rPr>
              <w:t>разполага с необходимия финансов капацитет</w:t>
            </w:r>
            <w:r>
              <w:rPr>
                <w:rFonts w:eastAsia="Calibri"/>
                <w:snapToGrid/>
                <w:szCs w:val="24"/>
                <w:lang w:val="bg-BG"/>
              </w:rPr>
              <w:t xml:space="preserve">, </w:t>
            </w:r>
            <w:r w:rsidRPr="002C6FEC">
              <w:rPr>
                <w:rFonts w:eastAsia="Calibri"/>
                <w:snapToGrid/>
                <w:szCs w:val="24"/>
                <w:lang w:val="bg-BG"/>
              </w:rPr>
              <w:t>проектното предложение ще бъде отхвърлено.</w:t>
            </w:r>
          </w:p>
        </w:tc>
      </w:tr>
      <w:tr w:rsidR="000027A7" w:rsidRPr="006E1FED" w14:paraId="22349FE5" w14:textId="77777777" w:rsidTr="00D516EA">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06430B91" w14:textId="77777777" w:rsidR="000027A7" w:rsidRDefault="00D22E79" w:rsidP="00D516EA">
            <w:pPr>
              <w:spacing w:after="120"/>
              <w:jc w:val="both"/>
              <w:rPr>
                <w:snapToGrid/>
                <w:szCs w:val="24"/>
                <w:lang w:val="bg-BG"/>
              </w:rPr>
            </w:pPr>
            <w:r>
              <w:rPr>
                <w:snapToGrid/>
                <w:szCs w:val="24"/>
                <w:lang w:val="bg-BG"/>
              </w:rPr>
              <w:t>5</w:t>
            </w:r>
            <w:r w:rsidR="000027A7">
              <w:rPr>
                <w:snapToGrid/>
                <w:szCs w:val="24"/>
                <w:lang w:val="bg-BG"/>
              </w:rPr>
              <w:t>.</w:t>
            </w:r>
            <w:r w:rsidR="000027A7">
              <w:rPr>
                <w:snapToGrid/>
                <w:szCs w:val="24"/>
                <w:lang w:val="en-US"/>
              </w:rPr>
              <w:t xml:space="preserve"> </w:t>
            </w:r>
            <w:r w:rsidR="000027A7">
              <w:rPr>
                <w:snapToGrid/>
                <w:szCs w:val="24"/>
                <w:lang w:val="bg-BG"/>
              </w:rPr>
              <w:t>Партньорът е регистриран в Регистъра на центровете за професионално обучение към НАПОО за професиите и/или специалностите, по които ще се провежда обучението (приложимо в</w:t>
            </w:r>
            <w:r w:rsidR="000027A7" w:rsidRPr="00BC39C3">
              <w:rPr>
                <w:snapToGrid/>
                <w:szCs w:val="24"/>
                <w:lang w:val="bg-BG"/>
              </w:rPr>
              <w:t xml:space="preserve"> случай, че </w:t>
            </w:r>
            <w:r w:rsidR="000027A7">
              <w:rPr>
                <w:snapToGrid/>
                <w:szCs w:val="24"/>
                <w:lang w:val="bg-BG"/>
              </w:rPr>
              <w:t>партньорът ще</w:t>
            </w:r>
            <w:r w:rsidR="000027A7" w:rsidRPr="00BC39C3">
              <w:rPr>
                <w:snapToGrid/>
                <w:szCs w:val="24"/>
                <w:lang w:val="bg-BG"/>
              </w:rPr>
              <w:t xml:space="preserve"> извършва обучение по професионална квалификация </w:t>
            </w:r>
            <w:r w:rsidR="000027A7">
              <w:rPr>
                <w:snapToGrid/>
                <w:szCs w:val="24"/>
                <w:lang w:val="bg-BG"/>
              </w:rPr>
              <w:t>по проекта)</w:t>
            </w:r>
            <w:r w:rsidR="000027A7" w:rsidRPr="00BC39C3">
              <w:rPr>
                <w:snapToGrid/>
                <w:szCs w:val="24"/>
                <w:lang w:val="bg-BG"/>
              </w:rPr>
              <w:t>.</w:t>
            </w:r>
          </w:p>
          <w:p w14:paraId="551F7B50" w14:textId="77777777" w:rsidR="000027A7" w:rsidRDefault="000027A7" w:rsidP="00D516EA">
            <w:pPr>
              <w:spacing w:after="120"/>
              <w:jc w:val="both"/>
              <w:rPr>
                <w:snapToGrid/>
                <w:szCs w:val="24"/>
                <w:lang w:val="bg-BG"/>
              </w:rPr>
            </w:pPr>
          </w:p>
          <w:p w14:paraId="33CA95E5" w14:textId="77777777" w:rsidR="000027A7" w:rsidRPr="00BC39C3" w:rsidRDefault="000027A7" w:rsidP="00D516EA">
            <w:pPr>
              <w:spacing w:after="120"/>
              <w:jc w:val="both"/>
              <w:rPr>
                <w:snapToGrid/>
                <w:szCs w:val="24"/>
                <w:lang w:val="bg-BG"/>
              </w:rPr>
            </w:pPr>
            <w:r>
              <w:rPr>
                <w:snapToGrid/>
                <w:szCs w:val="24"/>
                <w:lang w:val="bg-BG"/>
              </w:rPr>
              <w:t>*Извършва се служебна проверка</w:t>
            </w:r>
          </w:p>
          <w:p w14:paraId="7DE54702" w14:textId="77777777" w:rsidR="000027A7" w:rsidRPr="00BC39C3" w:rsidRDefault="000027A7" w:rsidP="00D516EA">
            <w:pPr>
              <w:spacing w:after="120"/>
              <w:jc w:val="both"/>
              <w:rPr>
                <w:snapToGrid/>
                <w:szCs w:val="24"/>
                <w:lang w:val="bg-BG"/>
              </w:rPr>
            </w:pPr>
          </w:p>
          <w:p w14:paraId="5FE2093E" w14:textId="77777777" w:rsidR="000027A7" w:rsidRPr="00587802" w:rsidRDefault="000027A7" w:rsidP="00D516EA">
            <w:pPr>
              <w:tabs>
                <w:tab w:val="left" w:pos="-284"/>
              </w:tabs>
              <w:spacing w:before="40" w:after="120" w:line="240" w:lineRule="exact"/>
              <w:jc w:val="both"/>
              <w:rPr>
                <w:b/>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89708D" w14:textId="77777777" w:rsidR="000027A7" w:rsidRPr="00B961BB" w:rsidRDefault="000027A7" w:rsidP="00D516EA">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AFDA0B" w14:textId="77777777" w:rsidR="000027A7" w:rsidRPr="00B961BB" w:rsidRDefault="000027A7" w:rsidP="00D516EA">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14CA58D" w14:textId="77777777" w:rsidR="000027A7" w:rsidRPr="00B961BB" w:rsidRDefault="000027A7" w:rsidP="00D516EA">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477C5A0" w14:textId="77777777" w:rsidR="000027A7" w:rsidRDefault="000027A7" w:rsidP="00D516EA">
            <w:pPr>
              <w:spacing w:after="120"/>
              <w:jc w:val="both"/>
              <w:rPr>
                <w:snapToGrid/>
                <w:szCs w:val="24"/>
                <w:lang w:val="bg-BG"/>
              </w:rPr>
            </w:pPr>
            <w:r w:rsidRPr="00BC39C3">
              <w:rPr>
                <w:snapToGrid/>
                <w:szCs w:val="24"/>
                <w:lang w:val="bg-BG"/>
              </w:rPr>
              <w:t xml:space="preserve">Източник на информация – </w:t>
            </w:r>
            <w:proofErr w:type="spellStart"/>
            <w:r>
              <w:t>Регистър</w:t>
            </w:r>
            <w:proofErr w:type="spellEnd"/>
            <w:r>
              <w:t xml:space="preserve"> </w:t>
            </w:r>
            <w:proofErr w:type="spellStart"/>
            <w:r w:rsidRPr="00AF29CF">
              <w:t>на</w:t>
            </w:r>
            <w:proofErr w:type="spellEnd"/>
            <w:r w:rsidRPr="00AF29CF">
              <w:t xml:space="preserve"> </w:t>
            </w:r>
            <w:r>
              <w:rPr>
                <w:lang w:val="bg-BG"/>
              </w:rPr>
              <w:t xml:space="preserve">НАПОО </w:t>
            </w:r>
          </w:p>
          <w:p w14:paraId="51E555D4" w14:textId="77777777" w:rsidR="000027A7" w:rsidRPr="0096276A" w:rsidRDefault="000027A7" w:rsidP="00D516EA">
            <w:pPr>
              <w:spacing w:after="120"/>
              <w:jc w:val="both"/>
              <w:rPr>
                <w:snapToGrid/>
                <w:szCs w:val="24"/>
                <w:u w:val="single"/>
                <w:lang w:val="bg-BG"/>
              </w:rPr>
            </w:pPr>
            <w:r w:rsidRPr="0096276A">
              <w:rPr>
                <w:snapToGrid/>
                <w:szCs w:val="24"/>
                <w:u w:val="single"/>
                <w:lang w:val="bg-BG"/>
              </w:rPr>
              <w:t>Принципни действия:</w:t>
            </w:r>
          </w:p>
          <w:p w14:paraId="661A8386" w14:textId="77777777" w:rsidR="000027A7" w:rsidRPr="00BC39C3" w:rsidRDefault="000027A7" w:rsidP="00D516EA">
            <w:pPr>
              <w:jc w:val="both"/>
              <w:rPr>
                <w:snapToGrid/>
                <w:szCs w:val="24"/>
                <w:lang w:val="bg-BG"/>
              </w:rPr>
            </w:pPr>
            <w:r w:rsidRPr="00BC39C3">
              <w:rPr>
                <w:snapToGrid/>
                <w:szCs w:val="24"/>
                <w:lang w:val="bg-BG"/>
              </w:rPr>
              <w:t>В случай че партньорът ще извършва обучение по професионална квалификация</w:t>
            </w:r>
            <w:r>
              <w:rPr>
                <w:snapToGrid/>
                <w:szCs w:val="24"/>
                <w:lang w:val="bg-BG"/>
              </w:rPr>
              <w:t xml:space="preserve"> по проекта</w:t>
            </w:r>
            <w:r w:rsidRPr="00BC39C3">
              <w:rPr>
                <w:snapToGrid/>
                <w:szCs w:val="24"/>
                <w:lang w:val="bg-BG"/>
              </w:rPr>
              <w:t xml:space="preserve">, но не притежава активна лицензия от </w:t>
            </w:r>
            <w:r w:rsidRPr="00BC39C3">
              <w:rPr>
                <w:snapToGrid/>
                <w:szCs w:val="24"/>
                <w:lang w:val="bg-BG"/>
              </w:rPr>
              <w:lastRenderedPageBreak/>
              <w:t>НАПОО за професиите и/или специалностите, по които ще се провежда обучението, проектното предложение ще бъде отхвърлено.</w:t>
            </w:r>
          </w:p>
        </w:tc>
      </w:tr>
      <w:tr w:rsidR="000027A7" w:rsidRPr="006E1FED" w14:paraId="7F7DAF8C" w14:textId="77777777" w:rsidTr="00D516EA">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57E6E377" w14:textId="77777777" w:rsidR="000027A7" w:rsidRDefault="00D22E79" w:rsidP="00D516EA">
            <w:pPr>
              <w:spacing w:after="120"/>
              <w:jc w:val="both"/>
              <w:rPr>
                <w:snapToGrid/>
                <w:szCs w:val="24"/>
                <w:lang w:val="bg-BG"/>
              </w:rPr>
            </w:pPr>
            <w:r>
              <w:rPr>
                <w:snapToGrid/>
                <w:szCs w:val="24"/>
                <w:lang w:val="bg-BG"/>
              </w:rPr>
              <w:lastRenderedPageBreak/>
              <w:t>6</w:t>
            </w:r>
            <w:r w:rsidR="000027A7">
              <w:rPr>
                <w:snapToGrid/>
                <w:szCs w:val="24"/>
                <w:lang w:val="bg-BG"/>
              </w:rPr>
              <w:t>.</w:t>
            </w:r>
            <w:r w:rsidR="000027A7">
              <w:rPr>
                <w:snapToGrid/>
                <w:szCs w:val="24"/>
                <w:lang w:val="en-US"/>
              </w:rPr>
              <w:t xml:space="preserve"> </w:t>
            </w:r>
            <w:r w:rsidR="000027A7">
              <w:rPr>
                <w:snapToGrid/>
                <w:szCs w:val="24"/>
                <w:lang w:val="bg-BG"/>
              </w:rPr>
              <w:t>Партньор</w:t>
            </w:r>
            <w:r w:rsidR="000027A7" w:rsidRPr="00BC39C3">
              <w:rPr>
                <w:snapToGrid/>
                <w:szCs w:val="24"/>
                <w:lang w:val="bg-BG"/>
              </w:rPr>
              <w:t>ът е регистриран в Регистъра на центровете за информация и професионално ориентиране към НАПОО</w:t>
            </w:r>
            <w:r w:rsidR="000027A7">
              <w:rPr>
                <w:snapToGrid/>
                <w:szCs w:val="24"/>
                <w:lang w:val="bg-BG"/>
              </w:rPr>
              <w:t xml:space="preserve"> (в случай, че партньорът</w:t>
            </w:r>
            <w:r w:rsidR="000027A7" w:rsidRPr="00BC39C3">
              <w:rPr>
                <w:snapToGrid/>
                <w:szCs w:val="24"/>
                <w:lang w:val="bg-BG"/>
              </w:rPr>
              <w:t xml:space="preserve"> ще извършва професионално ориентиране</w:t>
            </w:r>
            <w:r w:rsidR="000027A7">
              <w:rPr>
                <w:snapToGrid/>
                <w:szCs w:val="24"/>
                <w:lang w:val="bg-BG"/>
              </w:rPr>
              <w:t xml:space="preserve"> по проекта)</w:t>
            </w:r>
            <w:r w:rsidR="000027A7" w:rsidRPr="00BC39C3">
              <w:rPr>
                <w:snapToGrid/>
                <w:szCs w:val="24"/>
                <w:lang w:val="bg-BG"/>
              </w:rPr>
              <w:t>.</w:t>
            </w:r>
          </w:p>
          <w:p w14:paraId="4FB12CD0" w14:textId="77777777" w:rsidR="000027A7" w:rsidRDefault="000027A7" w:rsidP="00D516EA">
            <w:pPr>
              <w:spacing w:after="120"/>
              <w:jc w:val="both"/>
              <w:rPr>
                <w:snapToGrid/>
                <w:szCs w:val="24"/>
                <w:lang w:val="bg-BG"/>
              </w:rPr>
            </w:pPr>
          </w:p>
          <w:p w14:paraId="5B110692" w14:textId="77777777" w:rsidR="000027A7" w:rsidRPr="00F50213" w:rsidRDefault="000027A7" w:rsidP="00D516EA">
            <w:pPr>
              <w:spacing w:after="120"/>
              <w:jc w:val="both"/>
              <w:rPr>
                <w:snapToGrid/>
                <w:szCs w:val="24"/>
                <w:lang w:val="bg-BG"/>
              </w:rPr>
            </w:pPr>
            <w:r>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735F52B" w14:textId="77777777" w:rsidR="000027A7" w:rsidRPr="00D27EED" w:rsidRDefault="000027A7" w:rsidP="00D516EA">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C0B3C34" w14:textId="77777777" w:rsidR="000027A7" w:rsidRPr="00D27EED" w:rsidRDefault="000027A7" w:rsidP="00D516EA">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11589A" w14:textId="77777777" w:rsidR="000027A7" w:rsidRPr="00D27EED" w:rsidRDefault="000027A7" w:rsidP="00D516EA">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280F140" w14:textId="77777777" w:rsidR="000027A7" w:rsidRPr="009C1D33" w:rsidRDefault="000027A7" w:rsidP="00D516EA">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w:t>
            </w:r>
            <w:proofErr w:type="spellStart"/>
            <w:r>
              <w:t>Регистър</w:t>
            </w:r>
            <w:proofErr w:type="spellEnd"/>
            <w:r>
              <w:t xml:space="preserve"> </w:t>
            </w:r>
            <w:proofErr w:type="spellStart"/>
            <w:r w:rsidRPr="00AF29CF">
              <w:t>на</w:t>
            </w:r>
            <w:proofErr w:type="spellEnd"/>
            <w:r w:rsidRPr="00AF29CF">
              <w:t xml:space="preserve"> </w:t>
            </w:r>
            <w:r>
              <w:rPr>
                <w:lang w:val="bg-BG"/>
              </w:rPr>
              <w:t>НАПОО</w:t>
            </w:r>
          </w:p>
          <w:p w14:paraId="47B3EDE8" w14:textId="77777777" w:rsidR="000027A7" w:rsidRPr="00332EB4" w:rsidRDefault="000027A7" w:rsidP="00D516EA">
            <w:pPr>
              <w:spacing w:after="120"/>
              <w:jc w:val="both"/>
              <w:rPr>
                <w:snapToGrid/>
                <w:szCs w:val="24"/>
                <w:u w:val="single"/>
                <w:lang w:val="bg-BG"/>
              </w:rPr>
            </w:pPr>
            <w:r w:rsidRPr="00332EB4">
              <w:rPr>
                <w:snapToGrid/>
                <w:szCs w:val="24"/>
                <w:u w:val="single"/>
                <w:lang w:val="bg-BG"/>
              </w:rPr>
              <w:t>Принципни действия:</w:t>
            </w:r>
          </w:p>
          <w:p w14:paraId="5CBAA5F6" w14:textId="77777777" w:rsidR="000027A7" w:rsidRPr="00BC39C3" w:rsidRDefault="000027A7" w:rsidP="00D516EA">
            <w:pPr>
              <w:jc w:val="both"/>
              <w:rPr>
                <w:snapToGrid/>
                <w:szCs w:val="24"/>
                <w:lang w:val="bg-BG"/>
              </w:rPr>
            </w:pPr>
            <w:r w:rsidRPr="00BC39C3">
              <w:rPr>
                <w:snapToGrid/>
                <w:szCs w:val="24"/>
                <w:lang w:val="bg-BG"/>
              </w:rPr>
              <w:t>В случай че партньорът ще извършва професионално ориентиране</w:t>
            </w:r>
            <w:r>
              <w:rPr>
                <w:snapToGrid/>
                <w:szCs w:val="24"/>
                <w:lang w:val="bg-BG"/>
              </w:rPr>
              <w:t xml:space="preserve"> по проекта</w:t>
            </w:r>
            <w:r w:rsidRPr="00BC39C3">
              <w:rPr>
                <w:snapToGrid/>
                <w:szCs w:val="24"/>
                <w:lang w:val="bg-BG"/>
              </w:rPr>
              <w:t>, но не притежава активна лицензия от НАПОО, проектното предложение ще бъде отхвърлено.</w:t>
            </w:r>
          </w:p>
        </w:tc>
      </w:tr>
      <w:tr w:rsidR="00A971FD" w:rsidRPr="006E1FED" w14:paraId="51BC5A54" w14:textId="77777777" w:rsidTr="00D516EA">
        <w:trPr>
          <w:ins w:id="16" w:author="Nadia Ognyanova" w:date="2018-04-04T10:59:00Z"/>
        </w:trPr>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57CB9A5F" w14:textId="1A91F5AE" w:rsidR="00A971FD" w:rsidRDefault="00A971FD" w:rsidP="00A971FD">
            <w:pPr>
              <w:spacing w:after="120"/>
              <w:jc w:val="both"/>
              <w:rPr>
                <w:snapToGrid/>
                <w:szCs w:val="24"/>
                <w:lang w:val="en-US"/>
              </w:rPr>
            </w:pPr>
            <w:r>
              <w:rPr>
                <w:snapToGrid/>
                <w:szCs w:val="24"/>
                <w:lang w:val="en-US"/>
              </w:rPr>
              <w:t xml:space="preserve">7. </w:t>
            </w:r>
            <w:r>
              <w:rPr>
                <w:snapToGrid/>
                <w:szCs w:val="24"/>
                <w:lang w:val="bg-BG"/>
              </w:rPr>
              <w:t>Партньор</w:t>
            </w:r>
            <w:r w:rsidRPr="00BC39C3">
              <w:rPr>
                <w:snapToGrid/>
                <w:szCs w:val="24"/>
                <w:lang w:val="bg-BG"/>
              </w:rPr>
              <w:t>ът</w:t>
            </w:r>
            <w:r w:rsidRPr="003849E6">
              <w:rPr>
                <w:snapToGrid/>
                <w:szCs w:val="24"/>
                <w:lang w:val="en-US"/>
              </w:rPr>
              <w:t xml:space="preserve"> </w:t>
            </w:r>
            <w:r>
              <w:rPr>
                <w:snapToGrid/>
                <w:szCs w:val="24"/>
                <w:lang w:val="en-US"/>
              </w:rPr>
              <w:t xml:space="preserve">е </w:t>
            </w:r>
            <w:proofErr w:type="spellStart"/>
            <w:r>
              <w:rPr>
                <w:snapToGrid/>
                <w:szCs w:val="24"/>
                <w:lang w:val="en-US"/>
              </w:rPr>
              <w:t>извършвал</w:t>
            </w:r>
            <w:proofErr w:type="spellEnd"/>
            <w:r w:rsidRPr="003849E6">
              <w:rPr>
                <w:snapToGrid/>
                <w:szCs w:val="24"/>
                <w:lang w:val="en-US"/>
              </w:rPr>
              <w:t xml:space="preserve"> </w:t>
            </w:r>
            <w:proofErr w:type="spellStart"/>
            <w:r w:rsidRPr="003849E6">
              <w:rPr>
                <w:snapToGrid/>
                <w:szCs w:val="24"/>
                <w:lang w:val="en-US"/>
              </w:rPr>
              <w:t>по</w:t>
            </w:r>
            <w:proofErr w:type="spellEnd"/>
            <w:r>
              <w:rPr>
                <w:snapToGrid/>
                <w:szCs w:val="24"/>
                <w:lang w:val="bg-BG"/>
              </w:rPr>
              <w:t>не по</w:t>
            </w:r>
            <w:r w:rsidRPr="003849E6">
              <w:rPr>
                <w:snapToGrid/>
                <w:szCs w:val="24"/>
                <w:lang w:val="en-US"/>
              </w:rPr>
              <w:t xml:space="preserve"> 1 </w:t>
            </w:r>
            <w:proofErr w:type="spellStart"/>
            <w:r w:rsidRPr="003849E6">
              <w:rPr>
                <w:snapToGrid/>
                <w:szCs w:val="24"/>
                <w:lang w:val="en-US"/>
              </w:rPr>
              <w:t>сходно</w:t>
            </w:r>
            <w:proofErr w:type="spellEnd"/>
            <w:r w:rsidRPr="003849E6">
              <w:rPr>
                <w:snapToGrid/>
                <w:szCs w:val="24"/>
                <w:lang w:val="en-US"/>
              </w:rPr>
              <w:t xml:space="preserve"> </w:t>
            </w:r>
            <w:proofErr w:type="spellStart"/>
            <w:r w:rsidRPr="003849E6">
              <w:rPr>
                <w:snapToGrid/>
                <w:szCs w:val="24"/>
                <w:lang w:val="en-US"/>
              </w:rPr>
              <w:t>обучение</w:t>
            </w:r>
            <w:proofErr w:type="spellEnd"/>
            <w:r>
              <w:rPr>
                <w:snapToGrid/>
                <w:szCs w:val="24"/>
                <w:lang w:val="bg-BG"/>
              </w:rPr>
              <w:t xml:space="preserve"> по ключови компетентности, като тези включени в проекта,</w:t>
            </w:r>
            <w:r w:rsidRPr="003849E6">
              <w:rPr>
                <w:snapToGrid/>
                <w:szCs w:val="24"/>
                <w:lang w:val="en-US"/>
              </w:rPr>
              <w:t xml:space="preserve"> </w:t>
            </w:r>
            <w:proofErr w:type="spellStart"/>
            <w:r w:rsidRPr="003849E6">
              <w:rPr>
                <w:snapToGrid/>
                <w:szCs w:val="24"/>
                <w:lang w:val="en-US"/>
              </w:rPr>
              <w:t>през</w:t>
            </w:r>
            <w:proofErr w:type="spellEnd"/>
            <w:r w:rsidRPr="003849E6">
              <w:rPr>
                <w:snapToGrid/>
                <w:szCs w:val="24"/>
                <w:lang w:val="en-US"/>
              </w:rPr>
              <w:t xml:space="preserve"> </w:t>
            </w:r>
            <w:proofErr w:type="spellStart"/>
            <w:r w:rsidRPr="003849E6">
              <w:rPr>
                <w:snapToGrid/>
                <w:szCs w:val="24"/>
                <w:lang w:val="en-US"/>
              </w:rPr>
              <w:t>последните</w:t>
            </w:r>
            <w:proofErr w:type="spellEnd"/>
            <w:r w:rsidRPr="003849E6">
              <w:rPr>
                <w:snapToGrid/>
                <w:szCs w:val="24"/>
                <w:lang w:val="en-US"/>
              </w:rPr>
              <w:t xml:space="preserve"> 2 </w:t>
            </w:r>
            <w:proofErr w:type="spellStart"/>
            <w:r w:rsidRPr="003849E6">
              <w:rPr>
                <w:snapToGrid/>
                <w:szCs w:val="24"/>
                <w:lang w:val="en-US"/>
              </w:rPr>
              <w:t>години</w:t>
            </w:r>
            <w:proofErr w:type="spellEnd"/>
            <w:r w:rsidRPr="003849E6">
              <w:rPr>
                <w:snapToGrid/>
                <w:szCs w:val="24"/>
                <w:lang w:val="en-US"/>
              </w:rPr>
              <w:t>.</w:t>
            </w:r>
          </w:p>
          <w:p w14:paraId="4BC24C02" w14:textId="38EE190F" w:rsidR="00A971FD" w:rsidRDefault="00A971FD" w:rsidP="00A971FD">
            <w:pPr>
              <w:spacing w:after="120"/>
              <w:jc w:val="both"/>
              <w:rPr>
                <w:ins w:id="17" w:author="Nadia Ognyanova" w:date="2018-04-04T10:59:00Z"/>
                <w:snapToGrid/>
                <w:szCs w:val="24"/>
                <w:lang w:val="bg-BG"/>
              </w:rPr>
            </w:pPr>
            <w:r>
              <w:rPr>
                <w:snapToGrid/>
                <w:szCs w:val="24"/>
                <w:lang w:val="bg-BG"/>
              </w:rPr>
              <w:t>/ако е приложимо/</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7EAC928" w14:textId="77777777" w:rsidR="00A971FD" w:rsidRPr="00D27EED" w:rsidRDefault="00A971FD" w:rsidP="00A971FD">
            <w:pPr>
              <w:tabs>
                <w:tab w:val="left" w:pos="795"/>
              </w:tabs>
              <w:spacing w:after="160" w:line="259" w:lineRule="auto"/>
              <w:rPr>
                <w:ins w:id="18" w:author="Nadia Ognyanova" w:date="2018-04-04T10:59:00Z"/>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533FAF9" w14:textId="77777777" w:rsidR="00A971FD" w:rsidRPr="00D27EED" w:rsidRDefault="00A971FD" w:rsidP="00A971FD">
            <w:pPr>
              <w:tabs>
                <w:tab w:val="left" w:pos="795"/>
              </w:tabs>
              <w:spacing w:after="160" w:line="259" w:lineRule="auto"/>
              <w:rPr>
                <w:ins w:id="19" w:author="Nadia Ognyanova" w:date="2018-04-04T10:59:00Z"/>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2FC440" w14:textId="77777777" w:rsidR="00A971FD" w:rsidRPr="00D27EED" w:rsidRDefault="00A971FD" w:rsidP="00A971FD">
            <w:pPr>
              <w:tabs>
                <w:tab w:val="left" w:pos="795"/>
              </w:tabs>
              <w:spacing w:after="160" w:line="259" w:lineRule="auto"/>
              <w:rPr>
                <w:ins w:id="20" w:author="Nadia Ognyanova" w:date="2018-04-04T10:59:00Z"/>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1443988" w14:textId="77777777" w:rsidR="00A971FD" w:rsidRDefault="00A971FD" w:rsidP="00A971FD">
            <w:pPr>
              <w:spacing w:after="60"/>
              <w:jc w:val="both"/>
              <w:rPr>
                <w:snapToGrid/>
                <w:szCs w:val="24"/>
                <w:lang w:val="bg-BG"/>
              </w:rPr>
            </w:pPr>
            <w:r w:rsidRPr="00BC39C3">
              <w:rPr>
                <w:snapToGrid/>
                <w:szCs w:val="24"/>
                <w:lang w:val="bg-BG"/>
              </w:rPr>
              <w:t xml:space="preserve">Източник на информация – </w:t>
            </w:r>
            <w:r>
              <w:rPr>
                <w:snapToGrid/>
                <w:szCs w:val="24"/>
                <w:lang w:val="bg-BG"/>
              </w:rPr>
              <w:t>Формуляр за кандидатстване</w:t>
            </w:r>
            <w:r w:rsidRPr="00980DF1">
              <w:rPr>
                <w:snapToGrid/>
                <w:szCs w:val="24"/>
                <w:lang w:val="bg-BG"/>
              </w:rPr>
              <w:t xml:space="preserve"> </w:t>
            </w:r>
          </w:p>
          <w:p w14:paraId="515FCB28" w14:textId="77777777" w:rsidR="00A971FD" w:rsidRPr="0020136B" w:rsidRDefault="00A971FD" w:rsidP="00A971FD">
            <w:pPr>
              <w:spacing w:after="60"/>
              <w:jc w:val="both"/>
              <w:rPr>
                <w:snapToGrid/>
                <w:szCs w:val="24"/>
                <w:u w:val="single"/>
                <w:lang w:val="bg-BG"/>
              </w:rPr>
            </w:pPr>
            <w:r w:rsidRPr="0020136B">
              <w:rPr>
                <w:snapToGrid/>
                <w:szCs w:val="24"/>
                <w:u w:val="single"/>
                <w:lang w:val="bg-BG"/>
              </w:rPr>
              <w:t>Принципни действия:</w:t>
            </w:r>
          </w:p>
          <w:p w14:paraId="6188A204" w14:textId="61DD509B" w:rsidR="00A971FD" w:rsidRPr="00BC39C3" w:rsidRDefault="00A971FD" w:rsidP="00A971FD">
            <w:pPr>
              <w:spacing w:after="120"/>
              <w:jc w:val="both"/>
              <w:rPr>
                <w:ins w:id="21" w:author="Nadia Ognyanova" w:date="2018-04-04T10:59:00Z"/>
                <w:snapToGrid/>
                <w:szCs w:val="24"/>
                <w:lang w:val="bg-BG"/>
              </w:rPr>
            </w:pPr>
            <w:r w:rsidRPr="00BC39C3">
              <w:rPr>
                <w:snapToGrid/>
                <w:szCs w:val="24"/>
                <w:lang w:val="bg-BG"/>
              </w:rPr>
              <w:t xml:space="preserve">В случай че </w:t>
            </w:r>
            <w:r>
              <w:rPr>
                <w:snapToGrid/>
                <w:szCs w:val="24"/>
                <w:lang w:val="bg-BG"/>
              </w:rPr>
              <w:t>партньор</w:t>
            </w:r>
            <w:r w:rsidRPr="00BC39C3">
              <w:rPr>
                <w:snapToGrid/>
                <w:szCs w:val="24"/>
                <w:lang w:val="bg-BG"/>
              </w:rPr>
              <w:t xml:space="preserve">ът ще извършва </w:t>
            </w:r>
            <w:r w:rsidRPr="003849E6">
              <w:rPr>
                <w:snapToGrid/>
                <w:szCs w:val="24"/>
                <w:lang w:val="bg-BG"/>
              </w:rPr>
              <w:t>обучения по ключови компетентности, организацията следва да е извършвала по 1 сходно обучение през последните 2 години.</w:t>
            </w:r>
            <w:r>
              <w:rPr>
                <w:snapToGrid/>
                <w:szCs w:val="24"/>
                <w:lang w:val="bg-BG"/>
              </w:rPr>
              <w:t xml:space="preserve"> Ако партньор</w:t>
            </w:r>
            <w:r w:rsidRPr="00BC39C3">
              <w:rPr>
                <w:snapToGrid/>
                <w:szCs w:val="24"/>
                <w:lang w:val="bg-BG"/>
              </w:rPr>
              <w:t>ът</w:t>
            </w:r>
            <w:r>
              <w:rPr>
                <w:snapToGrid/>
                <w:szCs w:val="24"/>
                <w:lang w:val="bg-BG"/>
              </w:rPr>
              <w:t xml:space="preserve"> не е извършвал такова обучение, то </w:t>
            </w:r>
            <w:r w:rsidRPr="00BC39C3">
              <w:rPr>
                <w:snapToGrid/>
                <w:szCs w:val="24"/>
                <w:lang w:val="bg-BG"/>
              </w:rPr>
              <w:t>проектното предложение ще бъде отхвърлено.</w:t>
            </w:r>
          </w:p>
        </w:tc>
      </w:tr>
      <w:tr w:rsidR="000027A7" w:rsidRPr="006E1FED" w14:paraId="28240A5C" w14:textId="77777777" w:rsidTr="00D516EA">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13C47E41" w14:textId="05292E2F" w:rsidR="000027A7" w:rsidRPr="00BC39C3" w:rsidRDefault="00A971FD" w:rsidP="00D516EA">
            <w:pPr>
              <w:spacing w:after="120"/>
              <w:jc w:val="both"/>
              <w:rPr>
                <w:snapToGrid/>
                <w:szCs w:val="24"/>
                <w:lang w:val="bg-BG"/>
              </w:rPr>
            </w:pPr>
            <w:r>
              <w:rPr>
                <w:snapToGrid/>
                <w:szCs w:val="24"/>
                <w:lang w:val="bg-BG"/>
              </w:rPr>
              <w:t>8</w:t>
            </w:r>
            <w:r w:rsidR="000027A7">
              <w:rPr>
                <w:snapToGrid/>
                <w:szCs w:val="24"/>
                <w:lang w:val="bg-BG"/>
              </w:rPr>
              <w:t>.</w:t>
            </w:r>
            <w:r w:rsidR="000027A7">
              <w:rPr>
                <w:snapToGrid/>
                <w:szCs w:val="24"/>
                <w:lang w:val="en-US"/>
              </w:rPr>
              <w:t xml:space="preserve"> </w:t>
            </w:r>
            <w:r w:rsidR="000027A7">
              <w:rPr>
                <w:snapToGrid/>
                <w:szCs w:val="24"/>
                <w:lang w:val="bg-BG"/>
              </w:rPr>
              <w:t>Партньорът</w:t>
            </w:r>
            <w:r w:rsidR="000027A7" w:rsidRPr="00BC39C3">
              <w:rPr>
                <w:snapToGrid/>
                <w:szCs w:val="24"/>
                <w:lang w:val="bg-BG"/>
              </w:rPr>
              <w:t xml:space="preserve"> е регистриран в Агенция по заетостта</w:t>
            </w:r>
            <w:r w:rsidR="000027A7">
              <w:rPr>
                <w:snapToGrid/>
                <w:szCs w:val="24"/>
                <w:lang w:val="bg-BG"/>
              </w:rPr>
              <w:t xml:space="preserve"> (в</w:t>
            </w:r>
            <w:r w:rsidR="000027A7" w:rsidRPr="00BC39C3">
              <w:rPr>
                <w:snapToGrid/>
                <w:szCs w:val="24"/>
                <w:lang w:val="bg-BG"/>
              </w:rPr>
              <w:t xml:space="preserve"> случай, че </w:t>
            </w:r>
            <w:r w:rsidR="000027A7">
              <w:rPr>
                <w:snapToGrid/>
                <w:szCs w:val="24"/>
                <w:lang w:val="bg-BG"/>
              </w:rPr>
              <w:t>партньорът</w:t>
            </w:r>
            <w:r w:rsidR="000027A7" w:rsidRPr="00BC39C3">
              <w:rPr>
                <w:snapToGrid/>
                <w:szCs w:val="24"/>
                <w:lang w:val="bg-BG"/>
              </w:rPr>
              <w:t xml:space="preserve"> ще предоставя посреднически услуги на пазара на труда</w:t>
            </w:r>
            <w:r w:rsidR="000027A7">
              <w:rPr>
                <w:snapToGrid/>
                <w:szCs w:val="24"/>
                <w:lang w:val="bg-BG"/>
              </w:rPr>
              <w:t xml:space="preserve"> по проекта)</w:t>
            </w:r>
          </w:p>
          <w:p w14:paraId="742C48C5" w14:textId="77777777" w:rsidR="000027A7" w:rsidRDefault="000027A7" w:rsidP="00D516EA">
            <w:pPr>
              <w:jc w:val="both"/>
              <w:rPr>
                <w:snapToGrid/>
                <w:szCs w:val="24"/>
                <w:lang w:val="bg-BG"/>
              </w:rPr>
            </w:pPr>
          </w:p>
          <w:p w14:paraId="61F0A081" w14:textId="77777777" w:rsidR="000027A7" w:rsidRPr="00BC39C3" w:rsidRDefault="000027A7" w:rsidP="00D516EA">
            <w:pPr>
              <w:jc w:val="both"/>
              <w:rPr>
                <w:snapToGrid/>
                <w:szCs w:val="24"/>
                <w:lang w:val="bg-BG"/>
              </w:rPr>
            </w:pPr>
            <w:r>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4A6747" w14:textId="77777777" w:rsidR="000027A7" w:rsidRPr="00D27EED" w:rsidRDefault="000027A7" w:rsidP="00D516EA">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C68F6A5" w14:textId="77777777" w:rsidR="000027A7" w:rsidRPr="00D27EED" w:rsidRDefault="000027A7" w:rsidP="00D516EA">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CAE857" w14:textId="77777777" w:rsidR="000027A7" w:rsidRPr="00D27EED" w:rsidRDefault="000027A7" w:rsidP="00D516EA">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040279F" w14:textId="77777777" w:rsidR="000027A7" w:rsidRDefault="000027A7" w:rsidP="00D516EA">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извършена служебна проверка</w:t>
            </w:r>
            <w:r w:rsidRPr="00BC39C3">
              <w:rPr>
                <w:snapToGrid/>
                <w:szCs w:val="24"/>
                <w:lang w:val="bg-BG"/>
              </w:rPr>
              <w:t xml:space="preserve"> </w:t>
            </w:r>
            <w:r>
              <w:rPr>
                <w:snapToGrid/>
                <w:szCs w:val="24"/>
                <w:lang w:val="bg-BG"/>
              </w:rPr>
              <w:t>в регистъра на АЗ</w:t>
            </w:r>
          </w:p>
          <w:p w14:paraId="683CECAE" w14:textId="77777777" w:rsidR="000027A7" w:rsidRPr="00566E08" w:rsidRDefault="000027A7" w:rsidP="00D516EA">
            <w:pPr>
              <w:spacing w:after="120"/>
              <w:jc w:val="both"/>
              <w:rPr>
                <w:snapToGrid/>
                <w:szCs w:val="24"/>
                <w:u w:val="single"/>
                <w:lang w:val="bg-BG"/>
              </w:rPr>
            </w:pPr>
            <w:r w:rsidRPr="00566E08">
              <w:rPr>
                <w:snapToGrid/>
                <w:szCs w:val="24"/>
                <w:u w:val="single"/>
                <w:lang w:val="bg-BG"/>
              </w:rPr>
              <w:t>Принципни действия</w:t>
            </w:r>
            <w:r>
              <w:rPr>
                <w:snapToGrid/>
                <w:szCs w:val="24"/>
                <w:u w:val="single"/>
                <w:lang w:val="bg-BG"/>
              </w:rPr>
              <w:t>:</w:t>
            </w:r>
          </w:p>
          <w:p w14:paraId="0450BB09" w14:textId="77777777" w:rsidR="000027A7" w:rsidRPr="00BC39C3" w:rsidRDefault="000027A7" w:rsidP="00D516EA">
            <w:pPr>
              <w:jc w:val="both"/>
              <w:rPr>
                <w:snapToGrid/>
                <w:szCs w:val="24"/>
                <w:lang w:val="bg-BG"/>
              </w:rPr>
            </w:pPr>
            <w:r w:rsidRPr="00BC39C3">
              <w:rPr>
                <w:snapToGrid/>
                <w:szCs w:val="24"/>
                <w:lang w:val="bg-BG"/>
              </w:rPr>
              <w:t>В случай че партньорът ще извършва посреднически услуги на пазара на труда</w:t>
            </w:r>
            <w:r>
              <w:rPr>
                <w:snapToGrid/>
                <w:szCs w:val="24"/>
                <w:lang w:val="bg-BG"/>
              </w:rPr>
              <w:t xml:space="preserve"> по проекта</w:t>
            </w:r>
            <w:r w:rsidRPr="00BC39C3">
              <w:rPr>
                <w:snapToGrid/>
                <w:szCs w:val="24"/>
                <w:lang w:val="bg-BG"/>
              </w:rPr>
              <w:t>, но не е регистриран в Агенция по заетостта и не притежава валидно удостоверение за регистрация, проектното предложение ще бъде отхвърлено.</w:t>
            </w:r>
          </w:p>
        </w:tc>
      </w:tr>
    </w:tbl>
    <w:p w14:paraId="09AE26D8" w14:textId="77777777" w:rsidR="000027A7" w:rsidRPr="006A3790" w:rsidRDefault="000027A7" w:rsidP="000027A7">
      <w:pPr>
        <w:jc w:val="both"/>
        <w:rPr>
          <w:lang w:val="bg-BG"/>
        </w:rPr>
      </w:pPr>
    </w:p>
    <w:p w14:paraId="7914E184" w14:textId="77777777" w:rsidR="006A3790" w:rsidRPr="006A3790" w:rsidRDefault="006A3790" w:rsidP="0056303B">
      <w:pPr>
        <w:jc w:val="both"/>
        <w:rPr>
          <w:lang w:val="bg-BG"/>
        </w:rPr>
      </w:pPr>
    </w:p>
    <w:sectPr w:rsidR="006A3790" w:rsidRPr="006A3790" w:rsidSect="000C35B9">
      <w:footerReference w:type="even" r:id="rId9"/>
      <w:footerReference w:type="default" r:id="rId10"/>
      <w:headerReference w:type="first" r:id="rId11"/>
      <w:pgSz w:w="16838" w:h="11906" w:orient="landscape"/>
      <w:pgMar w:top="569" w:right="1259" w:bottom="748" w:left="539" w:header="291" w:footer="192"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00962B" w15:done="0"/>
  <w15:commentEx w15:paraId="67A941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9C51A" w14:textId="77777777" w:rsidR="00B17DB2" w:rsidRDefault="00B17DB2">
      <w:r>
        <w:separator/>
      </w:r>
    </w:p>
  </w:endnote>
  <w:endnote w:type="continuationSeparator" w:id="0">
    <w:p w14:paraId="23D0A174" w14:textId="77777777" w:rsidR="00B17DB2" w:rsidRDefault="00B17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3F9E3" w14:textId="77777777" w:rsidR="00C47B0F" w:rsidRDefault="00C47B0F"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F6563A" w14:textId="77777777" w:rsidR="00C47B0F" w:rsidRDefault="00C47B0F"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8ACDA" w14:textId="39756BBC" w:rsidR="00C47B0F" w:rsidRDefault="00C47B0F"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86535">
      <w:rPr>
        <w:rStyle w:val="a9"/>
        <w:noProof/>
      </w:rPr>
      <w:t>16</w:t>
    </w:r>
    <w:r>
      <w:rPr>
        <w:rStyle w:val="a9"/>
      </w:rPr>
      <w:fldChar w:fldCharType="end"/>
    </w:r>
  </w:p>
  <w:p w14:paraId="2EFC0408" w14:textId="38C1A1A5" w:rsidR="00C47B0F" w:rsidRPr="00C47B0F" w:rsidRDefault="00C47B0F" w:rsidP="00CC41AC">
    <w:pPr>
      <w:pStyle w:val="a7"/>
      <w:jc w:val="center"/>
      <w:rPr>
        <w:sz w:val="20"/>
        <w:lang w:val="bg-BG"/>
      </w:rPr>
    </w:pPr>
    <w:r>
      <w:rPr>
        <w:sz w:val="20"/>
        <w:lang w:val="bg-BG"/>
      </w:rPr>
      <w:t>BG05M9OP001</w:t>
    </w:r>
    <w:r w:rsidRPr="00F65CF6">
      <w:rPr>
        <w:sz w:val="20"/>
        <w:lang w:val="bg-BG"/>
      </w:rPr>
      <w:t>-</w:t>
    </w:r>
    <w:r w:rsidR="00A86535">
      <w:rPr>
        <w:sz w:val="20"/>
        <w:lang w:val="bg-BG"/>
      </w:rPr>
      <w:t>1.043</w:t>
    </w:r>
    <w:r w:rsidRPr="00C47B0F">
      <w:rPr>
        <w:b/>
        <w:snapToGrid/>
        <w:szCs w:val="24"/>
        <w:lang w:val="ru-RU"/>
      </w:rPr>
      <w:t xml:space="preserve">- </w:t>
    </w:r>
    <w:r w:rsidRPr="00C47B0F">
      <w:rPr>
        <w:sz w:val="20"/>
        <w:lang w:val="bg-BG"/>
      </w:rPr>
      <w:t>М</w:t>
    </w:r>
    <w:r w:rsidR="00A86535" w:rsidRPr="00C47B0F">
      <w:rPr>
        <w:sz w:val="20"/>
        <w:lang w:val="bg-BG"/>
      </w:rPr>
      <w:t>ИГ</w:t>
    </w:r>
    <w:r w:rsidRPr="00C47B0F">
      <w:rPr>
        <w:sz w:val="20"/>
        <w:lang w:val="bg-BG"/>
      </w:rPr>
      <w:t xml:space="preserve"> </w:t>
    </w:r>
    <w:r w:rsidR="00A86535" w:rsidRPr="00C47B0F">
      <w:rPr>
        <w:sz w:val="20"/>
        <w:lang w:val="bg-BG"/>
      </w:rPr>
      <w:t>О</w:t>
    </w:r>
    <w:r w:rsidRPr="00C47B0F">
      <w:rPr>
        <w:sz w:val="20"/>
        <w:lang w:val="bg-BG"/>
      </w:rPr>
      <w:t>бщина Марица М02 „Активно включване – младежи”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892FD6" w14:textId="77777777" w:rsidR="00B17DB2" w:rsidRDefault="00B17DB2">
      <w:r>
        <w:separator/>
      </w:r>
    </w:p>
  </w:footnote>
  <w:footnote w:type="continuationSeparator" w:id="0">
    <w:p w14:paraId="3CC47D81" w14:textId="77777777" w:rsidR="00B17DB2" w:rsidRDefault="00B17DB2">
      <w:r>
        <w:continuationSeparator/>
      </w:r>
    </w:p>
  </w:footnote>
  <w:footnote w:id="1">
    <w:p w14:paraId="2C526668" w14:textId="77777777" w:rsidR="002720A1" w:rsidRPr="002720A1" w:rsidRDefault="002720A1">
      <w:pPr>
        <w:pStyle w:val="a4"/>
        <w:rPr>
          <w:lang w:val="bg-BG"/>
        </w:rPr>
      </w:pPr>
      <w:r>
        <w:rPr>
          <w:rStyle w:val="a3"/>
        </w:rPr>
        <w:footnoteRef/>
      </w:r>
      <w:r>
        <w:t xml:space="preserve"> </w:t>
      </w:r>
      <w:r w:rsidRPr="002720A1">
        <w:rPr>
          <w:lang w:val="bg-BG"/>
        </w:rPr>
        <w:t>За проектни предложения, подадени през м. януари, кандидатът следва да представи Счетоводен баланс за предходната финансова година.</w:t>
      </w:r>
    </w:p>
  </w:footnote>
  <w:footnote w:id="2">
    <w:p w14:paraId="702F6CFC" w14:textId="77777777" w:rsidR="00402EBE" w:rsidRPr="005B6252" w:rsidRDefault="00402EBE" w:rsidP="00402EBE">
      <w:pPr>
        <w:pStyle w:val="a4"/>
        <w:rPr>
          <w:lang w:val="bg-BG"/>
        </w:rPr>
      </w:pPr>
      <w:r>
        <w:rPr>
          <w:rStyle w:val="a3"/>
        </w:rPr>
        <w:footnoteRef/>
      </w:r>
      <w:r>
        <w:t xml:space="preserve"> </w:t>
      </w:r>
      <w:r>
        <w:rPr>
          <w:lang w:val="bg-BG"/>
        </w:rPr>
        <w:t>В случай</w:t>
      </w:r>
      <w:r w:rsidRPr="001761AB">
        <w:rPr>
          <w:lang w:val="bg-BG"/>
        </w:rPr>
        <w:t xml:space="preserve"> че в УК е предвидено кандидатстващите през м. януари на текущата година организации да представят СБ за предходната година, се прави съответното уточнение в този критерий.</w:t>
      </w:r>
    </w:p>
  </w:footnote>
  <w:footnote w:id="3">
    <w:p w14:paraId="6674EB24" w14:textId="77777777" w:rsidR="000027A7" w:rsidRPr="0034454D" w:rsidRDefault="000027A7" w:rsidP="000027A7">
      <w:pPr>
        <w:pStyle w:val="a4"/>
        <w:rPr>
          <w:lang w:val="bg-BG"/>
        </w:rPr>
      </w:pPr>
      <w:r>
        <w:rPr>
          <w:rStyle w:val="a3"/>
        </w:rPr>
        <w:footnoteRef/>
      </w:r>
      <w:r>
        <w:t xml:space="preserve"> </w:t>
      </w:r>
      <w:r w:rsidRPr="0034454D">
        <w:rPr>
          <w:lang w:val="bg-BG"/>
        </w:rPr>
        <w:t>В случай, че в УК е предвидено кандидатстващите през м. януари на текущата година организации да представят СБ за предходната година, се прави съответното уточнение в този критерий.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C8D90" w14:textId="77777777" w:rsidR="00C47B0F" w:rsidRDefault="00C47B0F" w:rsidP="0096233E">
    <w:pPr>
      <w:pStyle w:val="aa"/>
      <w:rPr>
        <w:lang w:val="bg-BG"/>
      </w:rPr>
    </w:pPr>
    <w:r>
      <w:rPr>
        <w:noProof/>
        <w:snapToGrid/>
        <w:lang w:val="bg-BG" w:eastAsia="bg-BG"/>
      </w:rPr>
      <w:drawing>
        <wp:anchor distT="0" distB="0" distL="114300" distR="114300" simplePos="0" relativeHeight="251658752" behindDoc="0" locked="0" layoutInCell="1" allowOverlap="1" wp14:anchorId="664B83D0" wp14:editId="7A0CAFF4">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bg-BG" w:eastAsia="bg-BG"/>
      </w:rPr>
      <w:drawing>
        <wp:anchor distT="0" distB="0" distL="114300" distR="114300" simplePos="0" relativeHeight="251657728" behindDoc="0" locked="0" layoutInCell="1" allowOverlap="1" wp14:anchorId="53C72B56" wp14:editId="1AD65A4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6C3FD0E2" w14:textId="77777777" w:rsidR="00C47B0F" w:rsidRDefault="00C47B0F" w:rsidP="0096233E">
    <w:pPr>
      <w:pStyle w:val="aa"/>
      <w:jc w:val="center"/>
      <w:rPr>
        <w:noProof/>
        <w:snapToGrid/>
        <w:sz w:val="20"/>
        <w:lang w:val="bg-BG" w:eastAsia="bg-BG"/>
      </w:rPr>
    </w:pPr>
  </w:p>
  <w:p w14:paraId="673D6CCE" w14:textId="77777777" w:rsidR="00C47B0F" w:rsidRDefault="00C47B0F" w:rsidP="0096233E">
    <w:pPr>
      <w:pStyle w:val="aa"/>
      <w:jc w:val="center"/>
      <w:rPr>
        <w:noProof/>
        <w:snapToGrid/>
        <w:sz w:val="20"/>
        <w:lang w:val="bg-BG" w:eastAsia="bg-BG"/>
      </w:rPr>
    </w:pPr>
  </w:p>
  <w:p w14:paraId="3A83FAAB" w14:textId="77777777" w:rsidR="00C47B0F" w:rsidRDefault="00C47B0F" w:rsidP="0096233E">
    <w:pPr>
      <w:pStyle w:val="aa"/>
      <w:jc w:val="center"/>
      <w:rPr>
        <w:noProof/>
        <w:snapToGrid/>
        <w:sz w:val="20"/>
        <w:lang w:val="bg-BG" w:eastAsia="bg-BG"/>
      </w:rPr>
    </w:pPr>
  </w:p>
  <w:p w14:paraId="7434582C" w14:textId="77777777" w:rsidR="00C47B0F" w:rsidRDefault="00C47B0F" w:rsidP="0096233E">
    <w:pPr>
      <w:pStyle w:val="aa"/>
      <w:jc w:val="center"/>
      <w:rPr>
        <w:noProof/>
        <w:snapToGrid/>
        <w:sz w:val="20"/>
        <w:lang w:val="bg-BG" w:eastAsia="bg-BG"/>
      </w:rPr>
    </w:pPr>
    <w:r>
      <w:rPr>
        <w:noProof/>
        <w:snapToGrid/>
        <w:sz w:val="20"/>
        <w:lang w:val="bg-BG" w:eastAsia="bg-BG"/>
      </w:rPr>
      <w:t>МИГ</w:t>
    </w:r>
    <w:r w:rsidR="006D54B3">
      <w:rPr>
        <w:noProof/>
        <w:snapToGrid/>
        <w:sz w:val="20"/>
        <w:lang w:val="bg-BG" w:eastAsia="bg-BG"/>
      </w:rPr>
      <w:t xml:space="preserve"> - Община</w:t>
    </w:r>
    <w:r>
      <w:rPr>
        <w:noProof/>
        <w:snapToGrid/>
        <w:sz w:val="20"/>
        <w:lang w:val="bg-BG" w:eastAsia="bg-BG"/>
      </w:rPr>
      <w:t xml:space="preserve"> Марица</w:t>
    </w:r>
  </w:p>
  <w:p w14:paraId="172778F6" w14:textId="77777777" w:rsidR="00C47B0F" w:rsidRDefault="00C47B0F" w:rsidP="0096233E">
    <w:pPr>
      <w:pStyle w:val="aa"/>
      <w:jc w:val="center"/>
      <w:rPr>
        <w:noProof/>
        <w:snapToGrid/>
        <w:sz w:val="20"/>
        <w:lang w:val="bg-BG" w:eastAsia="bg-BG"/>
      </w:rPr>
    </w:pPr>
  </w:p>
  <w:p w14:paraId="60583B46" w14:textId="77777777" w:rsidR="00C47B0F" w:rsidRPr="000C35B9" w:rsidRDefault="00C47B0F" w:rsidP="0096233E">
    <w:pPr>
      <w:pStyle w:val="aa"/>
      <w:jc w:val="center"/>
      <w:rPr>
        <w:lang w:val="bg-BG"/>
      </w:rPr>
    </w:pPr>
  </w:p>
  <w:p w14:paraId="33E6D854" w14:textId="77777777" w:rsidR="00C47B0F" w:rsidRDefault="00C47B0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rson w15:author="Nadia Ognyanova">
    <w15:presenceInfo w15:providerId="AD" w15:userId="S-1-5-21-1957994488-823518204-682003330-4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AE6"/>
    <w:rsid w:val="00000705"/>
    <w:rsid w:val="00000949"/>
    <w:rsid w:val="000014CC"/>
    <w:rsid w:val="000026BB"/>
    <w:rsid w:val="000027A7"/>
    <w:rsid w:val="00002BCC"/>
    <w:rsid w:val="00003E24"/>
    <w:rsid w:val="0000521B"/>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BAD"/>
    <w:rsid w:val="00023D08"/>
    <w:rsid w:val="00023EA6"/>
    <w:rsid w:val="0002571E"/>
    <w:rsid w:val="00025C3D"/>
    <w:rsid w:val="00030352"/>
    <w:rsid w:val="000305ED"/>
    <w:rsid w:val="00030ADD"/>
    <w:rsid w:val="00030CDC"/>
    <w:rsid w:val="00031754"/>
    <w:rsid w:val="00031BAC"/>
    <w:rsid w:val="00031D8B"/>
    <w:rsid w:val="00031F2A"/>
    <w:rsid w:val="00031FD4"/>
    <w:rsid w:val="00032E34"/>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311E"/>
    <w:rsid w:val="00093383"/>
    <w:rsid w:val="00095872"/>
    <w:rsid w:val="0009781D"/>
    <w:rsid w:val="000978FF"/>
    <w:rsid w:val="000A060D"/>
    <w:rsid w:val="000A1F79"/>
    <w:rsid w:val="000A2419"/>
    <w:rsid w:val="000A29E6"/>
    <w:rsid w:val="000A3EC8"/>
    <w:rsid w:val="000A3F23"/>
    <w:rsid w:val="000A4215"/>
    <w:rsid w:val="000A5466"/>
    <w:rsid w:val="000A64E8"/>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814"/>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97547"/>
    <w:rsid w:val="001A05DF"/>
    <w:rsid w:val="001A091C"/>
    <w:rsid w:val="001A12EE"/>
    <w:rsid w:val="001A1A65"/>
    <w:rsid w:val="001A1E82"/>
    <w:rsid w:val="001A3182"/>
    <w:rsid w:val="001A4592"/>
    <w:rsid w:val="001A4C22"/>
    <w:rsid w:val="001A6655"/>
    <w:rsid w:val="001A78F6"/>
    <w:rsid w:val="001A7B06"/>
    <w:rsid w:val="001A7F83"/>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1443"/>
    <w:rsid w:val="001D2264"/>
    <w:rsid w:val="001D4DDA"/>
    <w:rsid w:val="001D5523"/>
    <w:rsid w:val="001D5C75"/>
    <w:rsid w:val="001D7A3F"/>
    <w:rsid w:val="001D7CEF"/>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52"/>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271B3"/>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D4"/>
    <w:rsid w:val="00242BD2"/>
    <w:rsid w:val="00243205"/>
    <w:rsid w:val="0024394A"/>
    <w:rsid w:val="00243B75"/>
    <w:rsid w:val="00243B9E"/>
    <w:rsid w:val="00244896"/>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1279"/>
    <w:rsid w:val="002616C7"/>
    <w:rsid w:val="00263523"/>
    <w:rsid w:val="002648FE"/>
    <w:rsid w:val="00264B51"/>
    <w:rsid w:val="002667B0"/>
    <w:rsid w:val="00267199"/>
    <w:rsid w:val="002703DC"/>
    <w:rsid w:val="00270543"/>
    <w:rsid w:val="002709D4"/>
    <w:rsid w:val="00270AB4"/>
    <w:rsid w:val="00270B06"/>
    <w:rsid w:val="00270EFB"/>
    <w:rsid w:val="002717D3"/>
    <w:rsid w:val="002720A1"/>
    <w:rsid w:val="00272664"/>
    <w:rsid w:val="0027384C"/>
    <w:rsid w:val="00275977"/>
    <w:rsid w:val="00275BBC"/>
    <w:rsid w:val="00276910"/>
    <w:rsid w:val="00280441"/>
    <w:rsid w:val="0028317E"/>
    <w:rsid w:val="002832B8"/>
    <w:rsid w:val="002833C9"/>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0CC7"/>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29C"/>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602"/>
    <w:rsid w:val="002F6CE0"/>
    <w:rsid w:val="002F6E7C"/>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5AC"/>
    <w:rsid w:val="0031526F"/>
    <w:rsid w:val="0032152C"/>
    <w:rsid w:val="00321568"/>
    <w:rsid w:val="0032186B"/>
    <w:rsid w:val="00321D3B"/>
    <w:rsid w:val="0032361C"/>
    <w:rsid w:val="00323DF6"/>
    <w:rsid w:val="0032403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372F1"/>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CF8"/>
    <w:rsid w:val="00361DC5"/>
    <w:rsid w:val="00361EDC"/>
    <w:rsid w:val="00362501"/>
    <w:rsid w:val="00362B95"/>
    <w:rsid w:val="0036544A"/>
    <w:rsid w:val="0036794B"/>
    <w:rsid w:val="003711E8"/>
    <w:rsid w:val="00371FC7"/>
    <w:rsid w:val="00372920"/>
    <w:rsid w:val="00373F9A"/>
    <w:rsid w:val="0037400D"/>
    <w:rsid w:val="0037467E"/>
    <w:rsid w:val="003755F2"/>
    <w:rsid w:val="00375906"/>
    <w:rsid w:val="00376D35"/>
    <w:rsid w:val="00381496"/>
    <w:rsid w:val="003824AE"/>
    <w:rsid w:val="00382EDD"/>
    <w:rsid w:val="00382F59"/>
    <w:rsid w:val="00383049"/>
    <w:rsid w:val="00383BEE"/>
    <w:rsid w:val="00384688"/>
    <w:rsid w:val="003849E6"/>
    <w:rsid w:val="00384FF7"/>
    <w:rsid w:val="0038571C"/>
    <w:rsid w:val="0038633D"/>
    <w:rsid w:val="00386525"/>
    <w:rsid w:val="00386963"/>
    <w:rsid w:val="003870F1"/>
    <w:rsid w:val="003876CA"/>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49F"/>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2EBE"/>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0611"/>
    <w:rsid w:val="00442714"/>
    <w:rsid w:val="0044284C"/>
    <w:rsid w:val="00442A7E"/>
    <w:rsid w:val="00443CF0"/>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744C"/>
    <w:rsid w:val="004775AC"/>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3009"/>
    <w:rsid w:val="0049316C"/>
    <w:rsid w:val="004950A8"/>
    <w:rsid w:val="004954B2"/>
    <w:rsid w:val="00495AC7"/>
    <w:rsid w:val="00496A79"/>
    <w:rsid w:val="004A1877"/>
    <w:rsid w:val="004A223F"/>
    <w:rsid w:val="004A23CB"/>
    <w:rsid w:val="004A257C"/>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DF6"/>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BED"/>
    <w:rsid w:val="005A5941"/>
    <w:rsid w:val="005A7192"/>
    <w:rsid w:val="005A72DC"/>
    <w:rsid w:val="005A7A99"/>
    <w:rsid w:val="005A7C2D"/>
    <w:rsid w:val="005B06AE"/>
    <w:rsid w:val="005B22A2"/>
    <w:rsid w:val="005B2395"/>
    <w:rsid w:val="005B2C77"/>
    <w:rsid w:val="005B3B6F"/>
    <w:rsid w:val="005B3FDA"/>
    <w:rsid w:val="005B7842"/>
    <w:rsid w:val="005C0A09"/>
    <w:rsid w:val="005C0CA9"/>
    <w:rsid w:val="005C1E38"/>
    <w:rsid w:val="005C2486"/>
    <w:rsid w:val="005C36B9"/>
    <w:rsid w:val="005C36C4"/>
    <w:rsid w:val="005C4700"/>
    <w:rsid w:val="005C5879"/>
    <w:rsid w:val="005C6206"/>
    <w:rsid w:val="005C6A97"/>
    <w:rsid w:val="005C6B55"/>
    <w:rsid w:val="005C7C64"/>
    <w:rsid w:val="005C7F9E"/>
    <w:rsid w:val="005C7FD0"/>
    <w:rsid w:val="005D15C1"/>
    <w:rsid w:val="005D199B"/>
    <w:rsid w:val="005D268F"/>
    <w:rsid w:val="005D386C"/>
    <w:rsid w:val="005D4776"/>
    <w:rsid w:val="005D588F"/>
    <w:rsid w:val="005D5CED"/>
    <w:rsid w:val="005D75C7"/>
    <w:rsid w:val="005E01CA"/>
    <w:rsid w:val="005E03D1"/>
    <w:rsid w:val="005E17BC"/>
    <w:rsid w:val="005E2092"/>
    <w:rsid w:val="005E5301"/>
    <w:rsid w:val="005E6262"/>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44E8"/>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2FE"/>
    <w:rsid w:val="00631D52"/>
    <w:rsid w:val="006322A2"/>
    <w:rsid w:val="006322BA"/>
    <w:rsid w:val="0063247C"/>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4987"/>
    <w:rsid w:val="006453EF"/>
    <w:rsid w:val="00645892"/>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3C63"/>
    <w:rsid w:val="006A4055"/>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2D8B"/>
    <w:rsid w:val="006C3954"/>
    <w:rsid w:val="006C588B"/>
    <w:rsid w:val="006C59DE"/>
    <w:rsid w:val="006C7FC6"/>
    <w:rsid w:val="006D020E"/>
    <w:rsid w:val="006D090D"/>
    <w:rsid w:val="006D1536"/>
    <w:rsid w:val="006D25DB"/>
    <w:rsid w:val="006D3AC3"/>
    <w:rsid w:val="006D3F3F"/>
    <w:rsid w:val="006D4521"/>
    <w:rsid w:val="006D4542"/>
    <w:rsid w:val="006D54B3"/>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26BF9"/>
    <w:rsid w:val="00730330"/>
    <w:rsid w:val="00730773"/>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0FC1"/>
    <w:rsid w:val="007A13C7"/>
    <w:rsid w:val="007A19AD"/>
    <w:rsid w:val="007A23AE"/>
    <w:rsid w:val="007A24EC"/>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3E56"/>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6B5"/>
    <w:rsid w:val="0081281A"/>
    <w:rsid w:val="008132B4"/>
    <w:rsid w:val="008135FB"/>
    <w:rsid w:val="00814FE5"/>
    <w:rsid w:val="008152FD"/>
    <w:rsid w:val="00815618"/>
    <w:rsid w:val="0081567B"/>
    <w:rsid w:val="00816336"/>
    <w:rsid w:val="008163DE"/>
    <w:rsid w:val="00817FD3"/>
    <w:rsid w:val="008225FD"/>
    <w:rsid w:val="008255E1"/>
    <w:rsid w:val="00825718"/>
    <w:rsid w:val="00825817"/>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279"/>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863"/>
    <w:rsid w:val="00873DA9"/>
    <w:rsid w:val="008743C0"/>
    <w:rsid w:val="008750A4"/>
    <w:rsid w:val="0087577B"/>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11CF"/>
    <w:rsid w:val="008A1D55"/>
    <w:rsid w:val="008A23D9"/>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48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2323"/>
    <w:rsid w:val="009724F6"/>
    <w:rsid w:val="00972825"/>
    <w:rsid w:val="00972B70"/>
    <w:rsid w:val="00972C31"/>
    <w:rsid w:val="00972DC6"/>
    <w:rsid w:val="00974053"/>
    <w:rsid w:val="00974EDF"/>
    <w:rsid w:val="00974FB1"/>
    <w:rsid w:val="00975FAF"/>
    <w:rsid w:val="00976103"/>
    <w:rsid w:val="00976406"/>
    <w:rsid w:val="009770AB"/>
    <w:rsid w:val="00980DF1"/>
    <w:rsid w:val="00981803"/>
    <w:rsid w:val="009828D5"/>
    <w:rsid w:val="00982F48"/>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6397"/>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20B8"/>
    <w:rsid w:val="00A62128"/>
    <w:rsid w:val="00A62141"/>
    <w:rsid w:val="00A62C3B"/>
    <w:rsid w:val="00A62EA8"/>
    <w:rsid w:val="00A63372"/>
    <w:rsid w:val="00A635CD"/>
    <w:rsid w:val="00A6379E"/>
    <w:rsid w:val="00A6430C"/>
    <w:rsid w:val="00A6436E"/>
    <w:rsid w:val="00A6713B"/>
    <w:rsid w:val="00A677E1"/>
    <w:rsid w:val="00A67CA1"/>
    <w:rsid w:val="00A67CB8"/>
    <w:rsid w:val="00A67E85"/>
    <w:rsid w:val="00A7023C"/>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326"/>
    <w:rsid w:val="00A86535"/>
    <w:rsid w:val="00A868CB"/>
    <w:rsid w:val="00A87329"/>
    <w:rsid w:val="00A87E3A"/>
    <w:rsid w:val="00A87EF4"/>
    <w:rsid w:val="00A90F5A"/>
    <w:rsid w:val="00A91149"/>
    <w:rsid w:val="00A9324F"/>
    <w:rsid w:val="00A95B42"/>
    <w:rsid w:val="00A95EF2"/>
    <w:rsid w:val="00A960A3"/>
    <w:rsid w:val="00A96223"/>
    <w:rsid w:val="00A971FD"/>
    <w:rsid w:val="00A97762"/>
    <w:rsid w:val="00AA12F9"/>
    <w:rsid w:val="00AA2FE0"/>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1B5"/>
    <w:rsid w:val="00AB4718"/>
    <w:rsid w:val="00AB5020"/>
    <w:rsid w:val="00AB55A2"/>
    <w:rsid w:val="00AB5FCB"/>
    <w:rsid w:val="00AB65F3"/>
    <w:rsid w:val="00AB79C4"/>
    <w:rsid w:val="00AC01DC"/>
    <w:rsid w:val="00AC20F9"/>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351"/>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17DB2"/>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132F"/>
    <w:rsid w:val="00B33E4D"/>
    <w:rsid w:val="00B34B26"/>
    <w:rsid w:val="00B34B46"/>
    <w:rsid w:val="00B3581F"/>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9E8"/>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581C"/>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F12A7"/>
    <w:rsid w:val="00BF1DAF"/>
    <w:rsid w:val="00BF2102"/>
    <w:rsid w:val="00BF2273"/>
    <w:rsid w:val="00BF26B5"/>
    <w:rsid w:val="00BF2DE7"/>
    <w:rsid w:val="00BF4930"/>
    <w:rsid w:val="00BF5348"/>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47B0F"/>
    <w:rsid w:val="00C50077"/>
    <w:rsid w:val="00C503D5"/>
    <w:rsid w:val="00C50AF1"/>
    <w:rsid w:val="00C51A28"/>
    <w:rsid w:val="00C51A9F"/>
    <w:rsid w:val="00C51D5F"/>
    <w:rsid w:val="00C51F8C"/>
    <w:rsid w:val="00C52161"/>
    <w:rsid w:val="00C530B2"/>
    <w:rsid w:val="00C53E1C"/>
    <w:rsid w:val="00C53F7A"/>
    <w:rsid w:val="00C559E7"/>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7AC4"/>
    <w:rsid w:val="00C67EAF"/>
    <w:rsid w:val="00C70D33"/>
    <w:rsid w:val="00C71BFA"/>
    <w:rsid w:val="00C7361A"/>
    <w:rsid w:val="00C73664"/>
    <w:rsid w:val="00C73962"/>
    <w:rsid w:val="00C75993"/>
    <w:rsid w:val="00C75FA1"/>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A27"/>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2E79"/>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17D5"/>
    <w:rsid w:val="00D53236"/>
    <w:rsid w:val="00D55DD3"/>
    <w:rsid w:val="00D56031"/>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192"/>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6AF3"/>
    <w:rsid w:val="00DB7012"/>
    <w:rsid w:val="00DB7623"/>
    <w:rsid w:val="00DB7D17"/>
    <w:rsid w:val="00DB7E1B"/>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0B4"/>
    <w:rsid w:val="00DD4EEA"/>
    <w:rsid w:val="00DD5247"/>
    <w:rsid w:val="00DD707D"/>
    <w:rsid w:val="00DD7394"/>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805"/>
    <w:rsid w:val="00E07F7C"/>
    <w:rsid w:val="00E10929"/>
    <w:rsid w:val="00E10AC8"/>
    <w:rsid w:val="00E1110E"/>
    <w:rsid w:val="00E11F5D"/>
    <w:rsid w:val="00E11FEF"/>
    <w:rsid w:val="00E1383F"/>
    <w:rsid w:val="00E14DC8"/>
    <w:rsid w:val="00E16DE1"/>
    <w:rsid w:val="00E17B6C"/>
    <w:rsid w:val="00E17FB4"/>
    <w:rsid w:val="00E20942"/>
    <w:rsid w:val="00E20EF8"/>
    <w:rsid w:val="00E22708"/>
    <w:rsid w:val="00E23115"/>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2C55"/>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4A9E"/>
    <w:rsid w:val="00E65E5D"/>
    <w:rsid w:val="00E66652"/>
    <w:rsid w:val="00E67549"/>
    <w:rsid w:val="00E706DB"/>
    <w:rsid w:val="00E70821"/>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B57"/>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93F"/>
    <w:rsid w:val="00EB7404"/>
    <w:rsid w:val="00EB75F2"/>
    <w:rsid w:val="00EB76B8"/>
    <w:rsid w:val="00EB7CD2"/>
    <w:rsid w:val="00EB7D42"/>
    <w:rsid w:val="00EC05C3"/>
    <w:rsid w:val="00EC1607"/>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1ADB"/>
    <w:rsid w:val="00EF37CF"/>
    <w:rsid w:val="00EF3D4C"/>
    <w:rsid w:val="00EF4602"/>
    <w:rsid w:val="00EF74E7"/>
    <w:rsid w:val="00F000E6"/>
    <w:rsid w:val="00F00BF6"/>
    <w:rsid w:val="00F01D0C"/>
    <w:rsid w:val="00F02F3E"/>
    <w:rsid w:val="00F058EE"/>
    <w:rsid w:val="00F06396"/>
    <w:rsid w:val="00F0728B"/>
    <w:rsid w:val="00F1179E"/>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13B"/>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5E"/>
    <w:rsid w:val="00F35FF3"/>
    <w:rsid w:val="00F37618"/>
    <w:rsid w:val="00F3798C"/>
    <w:rsid w:val="00F403B4"/>
    <w:rsid w:val="00F40494"/>
    <w:rsid w:val="00F4059B"/>
    <w:rsid w:val="00F408C1"/>
    <w:rsid w:val="00F40A51"/>
    <w:rsid w:val="00F41418"/>
    <w:rsid w:val="00F42D4C"/>
    <w:rsid w:val="00F430F7"/>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93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7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A86326"/>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05350-F787-4757-9C92-099712BF9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16</Pages>
  <Words>5165</Words>
  <Characters>29443</Characters>
  <Application>Microsoft Office Word</Application>
  <DocSecurity>0</DocSecurity>
  <Lines>245</Lines>
  <Paragraphs>69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mlsp</Company>
  <LinksUpToDate>false</LinksUpToDate>
  <CharactersWithSpaces>34539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cp:lastModifiedBy>
  <cp:revision>171</cp:revision>
  <cp:lastPrinted>2017-07-11T13:03:00Z</cp:lastPrinted>
  <dcterms:created xsi:type="dcterms:W3CDTF">2016-07-20T11:50:00Z</dcterms:created>
  <dcterms:modified xsi:type="dcterms:W3CDTF">2018-06-27T10:36:00Z</dcterms:modified>
</cp:coreProperties>
</file>